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327"/>
        <w:gridCol w:w="1260"/>
        <w:gridCol w:w="6233"/>
      </w:tblGrid>
      <w:tr w:rsidR="00067FE2" w14:paraId="16E3CD8E" w14:textId="77777777" w:rsidTr="004B29BD">
        <w:tc>
          <w:tcPr>
            <w:tcW w:w="1620" w:type="dxa"/>
            <w:tcBorders>
              <w:bottom w:val="single" w:sz="4" w:space="0" w:color="auto"/>
            </w:tcBorders>
            <w:shd w:val="clear" w:color="auto" w:fill="FFFFFF" w:themeFill="background1"/>
            <w:vAlign w:val="center"/>
          </w:tcPr>
          <w:p w14:paraId="359F6C8F" w14:textId="77777777" w:rsidR="00067FE2" w:rsidRDefault="00067FE2" w:rsidP="00613737">
            <w:pPr>
              <w:pStyle w:val="Header"/>
              <w:spacing w:before="120" w:after="120"/>
            </w:pPr>
            <w:r>
              <w:t>N</w:t>
            </w:r>
            <w:r w:rsidR="00C76A2C">
              <w:t>OG</w:t>
            </w:r>
            <w:r>
              <w:t>RR Number</w:t>
            </w:r>
          </w:p>
        </w:tc>
        <w:tc>
          <w:tcPr>
            <w:tcW w:w="1327" w:type="dxa"/>
            <w:tcBorders>
              <w:bottom w:val="single" w:sz="4" w:space="0" w:color="auto"/>
            </w:tcBorders>
            <w:vAlign w:val="center"/>
          </w:tcPr>
          <w:p w14:paraId="401471A8" w14:textId="5AD6723A" w:rsidR="00067FE2" w:rsidRDefault="00E1392D" w:rsidP="00613737">
            <w:pPr>
              <w:pStyle w:val="Header"/>
              <w:jc w:val="center"/>
            </w:pPr>
            <w:hyperlink r:id="rId11" w:history="1">
              <w:r w:rsidRPr="00C12CE2">
                <w:rPr>
                  <w:rStyle w:val="Hyperlink"/>
                </w:rPr>
                <w:t>280</w:t>
              </w:r>
            </w:hyperlink>
          </w:p>
        </w:tc>
        <w:tc>
          <w:tcPr>
            <w:tcW w:w="1260" w:type="dxa"/>
            <w:tcBorders>
              <w:bottom w:val="single" w:sz="4" w:space="0" w:color="auto"/>
            </w:tcBorders>
            <w:shd w:val="clear" w:color="auto" w:fill="FFFFFF" w:themeFill="background1"/>
            <w:vAlign w:val="center"/>
          </w:tcPr>
          <w:p w14:paraId="6B590D59" w14:textId="17E876E9" w:rsidR="00067FE2" w:rsidRDefault="00C76A2C" w:rsidP="00613737">
            <w:pPr>
              <w:pStyle w:val="Header"/>
              <w:spacing w:before="120" w:after="120"/>
            </w:pPr>
            <w:r>
              <w:t>NOG</w:t>
            </w:r>
            <w:r w:rsidR="004B29BD">
              <w:t>R</w:t>
            </w:r>
            <w:r>
              <w:t>R</w:t>
            </w:r>
            <w:r w:rsidR="00067FE2">
              <w:t xml:space="preserve"> Title</w:t>
            </w:r>
          </w:p>
        </w:tc>
        <w:tc>
          <w:tcPr>
            <w:tcW w:w="6233" w:type="dxa"/>
            <w:tcBorders>
              <w:bottom w:val="single" w:sz="4" w:space="0" w:color="auto"/>
            </w:tcBorders>
            <w:vAlign w:val="center"/>
          </w:tcPr>
          <w:p w14:paraId="52620EEF" w14:textId="01E7448B" w:rsidR="00067FE2" w:rsidRDefault="00866C13" w:rsidP="00613737">
            <w:pPr>
              <w:pStyle w:val="Header"/>
              <w:spacing w:before="120" w:after="120"/>
            </w:pPr>
            <w:r>
              <w:t>Consolidate Redundant Communications Requirements</w:t>
            </w:r>
          </w:p>
        </w:tc>
      </w:tr>
      <w:tr w:rsidR="00067FE2" w:rsidRPr="00E01925" w14:paraId="3288B1CC" w14:textId="77777777" w:rsidTr="00E459F6">
        <w:trPr>
          <w:trHeight w:val="518"/>
        </w:trPr>
        <w:tc>
          <w:tcPr>
            <w:tcW w:w="2947" w:type="dxa"/>
            <w:gridSpan w:val="2"/>
            <w:shd w:val="clear" w:color="auto" w:fill="FFFFFF" w:themeFill="background1"/>
            <w:vAlign w:val="center"/>
          </w:tcPr>
          <w:p w14:paraId="3C517530" w14:textId="37DB6737" w:rsidR="00067FE2" w:rsidRPr="00E01925" w:rsidRDefault="00067FE2" w:rsidP="00F44236">
            <w:pPr>
              <w:pStyle w:val="Header"/>
              <w:rPr>
                <w:bCs w:val="0"/>
              </w:rPr>
            </w:pPr>
            <w:r w:rsidRPr="00E01925">
              <w:rPr>
                <w:bCs w:val="0"/>
              </w:rPr>
              <w:t xml:space="preserve">Date </w:t>
            </w:r>
            <w:r w:rsidR="00AF6BA4">
              <w:rPr>
                <w:bCs w:val="0"/>
              </w:rPr>
              <w:t>of Decision</w:t>
            </w:r>
          </w:p>
        </w:tc>
        <w:tc>
          <w:tcPr>
            <w:tcW w:w="7493" w:type="dxa"/>
            <w:gridSpan w:val="2"/>
            <w:vAlign w:val="center"/>
          </w:tcPr>
          <w:p w14:paraId="1C09798C" w14:textId="46E10465" w:rsidR="00067FE2" w:rsidRPr="00E01925" w:rsidRDefault="00692347" w:rsidP="00F44236">
            <w:pPr>
              <w:pStyle w:val="NormalArial"/>
            </w:pPr>
            <w:r>
              <w:t>November 6</w:t>
            </w:r>
            <w:r w:rsidR="00AF6BA4">
              <w:t>,</w:t>
            </w:r>
            <w:r w:rsidR="009A2662">
              <w:t xml:space="preserve"> 2025</w:t>
            </w:r>
          </w:p>
        </w:tc>
      </w:tr>
      <w:tr w:rsidR="00AF6BA4" w:rsidRPr="00E01925" w14:paraId="785EEBAB" w14:textId="77777777" w:rsidTr="00E459F6">
        <w:trPr>
          <w:trHeight w:val="518"/>
        </w:trPr>
        <w:tc>
          <w:tcPr>
            <w:tcW w:w="2947" w:type="dxa"/>
            <w:gridSpan w:val="2"/>
            <w:shd w:val="clear" w:color="auto" w:fill="FFFFFF" w:themeFill="background1"/>
            <w:vAlign w:val="center"/>
          </w:tcPr>
          <w:p w14:paraId="0A118F73" w14:textId="445E9C03" w:rsidR="00AF6BA4" w:rsidRPr="00E01925" w:rsidRDefault="00E72EC1" w:rsidP="00F44236">
            <w:pPr>
              <w:pStyle w:val="Header"/>
              <w:rPr>
                <w:bCs w:val="0"/>
              </w:rPr>
            </w:pPr>
            <w:r>
              <w:rPr>
                <w:bCs w:val="0"/>
              </w:rPr>
              <w:t>Action</w:t>
            </w:r>
          </w:p>
        </w:tc>
        <w:tc>
          <w:tcPr>
            <w:tcW w:w="7493" w:type="dxa"/>
            <w:gridSpan w:val="2"/>
            <w:vAlign w:val="center"/>
          </w:tcPr>
          <w:p w14:paraId="5EB8F369" w14:textId="76307487" w:rsidR="00AF6BA4" w:rsidDel="00AF6BA4" w:rsidRDefault="00FC1AD6" w:rsidP="00F44236">
            <w:pPr>
              <w:pStyle w:val="NormalArial"/>
            </w:pPr>
            <w:r>
              <w:t>Recommended Approval</w:t>
            </w:r>
          </w:p>
        </w:tc>
      </w:tr>
      <w:tr w:rsidR="002A668B" w:rsidRPr="00E01925" w14:paraId="2131F14E" w14:textId="77777777" w:rsidTr="00E459F6">
        <w:trPr>
          <w:trHeight w:val="518"/>
        </w:trPr>
        <w:tc>
          <w:tcPr>
            <w:tcW w:w="2947" w:type="dxa"/>
            <w:gridSpan w:val="2"/>
            <w:shd w:val="clear" w:color="auto" w:fill="FFFFFF" w:themeFill="background1"/>
            <w:vAlign w:val="center"/>
          </w:tcPr>
          <w:p w14:paraId="363B2314" w14:textId="54D27A2B" w:rsidR="002A668B" w:rsidRDefault="002A668B" w:rsidP="00F44236">
            <w:pPr>
              <w:pStyle w:val="Header"/>
              <w:rPr>
                <w:bCs w:val="0"/>
              </w:rPr>
            </w:pPr>
            <w:r>
              <w:rPr>
                <w:bCs w:val="0"/>
              </w:rPr>
              <w:t>Timeline</w:t>
            </w:r>
          </w:p>
        </w:tc>
        <w:tc>
          <w:tcPr>
            <w:tcW w:w="7493" w:type="dxa"/>
            <w:gridSpan w:val="2"/>
            <w:vAlign w:val="center"/>
          </w:tcPr>
          <w:p w14:paraId="15BD7B5A" w14:textId="0DE9ABA5" w:rsidR="002A668B" w:rsidRDefault="00BB7DD9" w:rsidP="00F44236">
            <w:pPr>
              <w:pStyle w:val="NormalArial"/>
            </w:pPr>
            <w:r>
              <w:t>Normal</w:t>
            </w:r>
          </w:p>
        </w:tc>
      </w:tr>
      <w:tr w:rsidR="00692347" w:rsidRPr="00E01925" w14:paraId="5E77AC5E" w14:textId="77777777" w:rsidTr="00E459F6">
        <w:trPr>
          <w:trHeight w:val="518"/>
        </w:trPr>
        <w:tc>
          <w:tcPr>
            <w:tcW w:w="2947" w:type="dxa"/>
            <w:gridSpan w:val="2"/>
            <w:shd w:val="clear" w:color="auto" w:fill="FFFFFF" w:themeFill="background1"/>
            <w:vAlign w:val="center"/>
          </w:tcPr>
          <w:p w14:paraId="74DF5836" w14:textId="7B96ABF3" w:rsidR="00692347" w:rsidRDefault="00692347" w:rsidP="00613737">
            <w:pPr>
              <w:pStyle w:val="Header"/>
              <w:spacing w:before="120" w:after="120"/>
              <w:rPr>
                <w:bCs w:val="0"/>
              </w:rPr>
            </w:pPr>
            <w:r>
              <w:rPr>
                <w:bCs w:val="0"/>
              </w:rPr>
              <w:t>Estimated Impacts</w:t>
            </w:r>
          </w:p>
        </w:tc>
        <w:tc>
          <w:tcPr>
            <w:tcW w:w="7493" w:type="dxa"/>
            <w:gridSpan w:val="2"/>
            <w:vAlign w:val="center"/>
          </w:tcPr>
          <w:p w14:paraId="2451B764" w14:textId="77777777" w:rsidR="00710B4D" w:rsidRDefault="00710B4D" w:rsidP="00710B4D">
            <w:pPr>
              <w:pStyle w:val="Header"/>
              <w:spacing w:before="120" w:after="120"/>
              <w:rPr>
                <w:b w:val="0"/>
                <w:bCs w:val="0"/>
              </w:rPr>
            </w:pPr>
            <w:r>
              <w:rPr>
                <w:b w:val="0"/>
                <w:bCs w:val="0"/>
              </w:rPr>
              <w:t>Cost/Budgetary:  None</w:t>
            </w:r>
          </w:p>
          <w:p w14:paraId="3747F466" w14:textId="39B49026" w:rsidR="00692347" w:rsidRDefault="00710B4D" w:rsidP="00710B4D">
            <w:pPr>
              <w:pStyle w:val="NormalArial"/>
              <w:spacing w:before="120" w:after="120"/>
              <w:rPr>
                <w:rFonts w:cs="Arial"/>
              </w:rPr>
            </w:pPr>
            <w:r w:rsidRPr="00794708">
              <w:t>Project Duration:  No project required</w:t>
            </w:r>
          </w:p>
        </w:tc>
      </w:tr>
      <w:tr w:rsidR="002D440D" w:rsidRPr="00E01925" w14:paraId="29671812" w14:textId="77777777" w:rsidTr="00E459F6">
        <w:trPr>
          <w:trHeight w:val="518"/>
        </w:trPr>
        <w:tc>
          <w:tcPr>
            <w:tcW w:w="2947" w:type="dxa"/>
            <w:gridSpan w:val="2"/>
            <w:shd w:val="clear" w:color="auto" w:fill="FFFFFF" w:themeFill="background1"/>
            <w:vAlign w:val="center"/>
          </w:tcPr>
          <w:p w14:paraId="5C9BB3A0" w14:textId="7402ADCA" w:rsidR="002D440D" w:rsidRDefault="00D33194" w:rsidP="00613737">
            <w:pPr>
              <w:pStyle w:val="Header"/>
              <w:spacing w:before="120" w:after="120"/>
              <w:rPr>
                <w:bCs w:val="0"/>
              </w:rPr>
            </w:pPr>
            <w:r>
              <w:rPr>
                <w:bCs w:val="0"/>
              </w:rPr>
              <w:t>Proposed Effective Date</w:t>
            </w:r>
          </w:p>
        </w:tc>
        <w:tc>
          <w:tcPr>
            <w:tcW w:w="7493" w:type="dxa"/>
            <w:gridSpan w:val="2"/>
            <w:vAlign w:val="center"/>
          </w:tcPr>
          <w:p w14:paraId="5C46F663" w14:textId="1F4AA38E" w:rsidR="002D440D" w:rsidRPr="00A8427F" w:rsidRDefault="00710B4D" w:rsidP="00613737">
            <w:pPr>
              <w:pStyle w:val="NormalArial"/>
              <w:spacing w:before="120" w:after="120"/>
              <w:rPr>
                <w:rFonts w:cs="Arial"/>
              </w:rPr>
            </w:pPr>
            <w:r>
              <w:rPr>
                <w:rFonts w:cs="Arial"/>
              </w:rPr>
              <w:t>The first of the month following Public Utility Commission of Texas (PUCT) approval</w:t>
            </w:r>
          </w:p>
        </w:tc>
      </w:tr>
      <w:tr w:rsidR="00E459F6" w:rsidRPr="00E01925" w14:paraId="015820AB" w14:textId="77777777" w:rsidTr="00E459F6">
        <w:trPr>
          <w:trHeight w:val="890"/>
        </w:trPr>
        <w:tc>
          <w:tcPr>
            <w:tcW w:w="2947" w:type="dxa"/>
            <w:gridSpan w:val="2"/>
            <w:shd w:val="clear" w:color="auto" w:fill="FFFFFF" w:themeFill="background1"/>
            <w:vAlign w:val="center"/>
          </w:tcPr>
          <w:p w14:paraId="112054BD" w14:textId="1BC8F8DC" w:rsidR="00E459F6" w:rsidRPr="00E459F6" w:rsidRDefault="004B29BD" w:rsidP="00613737">
            <w:pPr>
              <w:pStyle w:val="Header"/>
              <w:spacing w:before="120" w:after="120"/>
              <w:rPr>
                <w:bCs w:val="0"/>
              </w:rPr>
            </w:pPr>
            <w:r>
              <w:rPr>
                <w:bCs w:val="0"/>
              </w:rPr>
              <w:t>Priority and Rank Assigned</w:t>
            </w:r>
          </w:p>
        </w:tc>
        <w:tc>
          <w:tcPr>
            <w:tcW w:w="7493" w:type="dxa"/>
            <w:gridSpan w:val="2"/>
            <w:shd w:val="clear" w:color="auto" w:fill="FFFFFF" w:themeFill="background1"/>
            <w:vAlign w:val="center"/>
          </w:tcPr>
          <w:p w14:paraId="520ABF42" w14:textId="47535104" w:rsidR="00E459F6" w:rsidRPr="00A8427F" w:rsidRDefault="00710B4D" w:rsidP="009A2992">
            <w:pPr>
              <w:pStyle w:val="Heading2"/>
              <w:numPr>
                <w:ilvl w:val="0"/>
                <w:numId w:val="0"/>
              </w:numPr>
              <w:tabs>
                <w:tab w:val="num" w:pos="360"/>
              </w:tabs>
              <w:spacing w:before="120" w:after="120"/>
              <w:rPr>
                <w:rFonts w:ascii="Arial" w:hAnsi="Arial" w:cs="Arial"/>
                <w:b w:val="0"/>
              </w:rPr>
            </w:pPr>
            <w:r>
              <w:rPr>
                <w:rFonts w:ascii="Arial" w:hAnsi="Arial" w:cs="Arial"/>
                <w:b w:val="0"/>
              </w:rPr>
              <w:t>Not applicable</w:t>
            </w:r>
          </w:p>
        </w:tc>
      </w:tr>
      <w:tr w:rsidR="00E459F6" w:rsidRPr="00E01925" w14:paraId="6737824B" w14:textId="77777777" w:rsidTr="00E459F6">
        <w:trPr>
          <w:trHeight w:val="890"/>
        </w:trPr>
        <w:tc>
          <w:tcPr>
            <w:tcW w:w="2947" w:type="dxa"/>
            <w:gridSpan w:val="2"/>
            <w:shd w:val="clear" w:color="auto" w:fill="FFFFFF" w:themeFill="background1"/>
            <w:vAlign w:val="center"/>
          </w:tcPr>
          <w:p w14:paraId="107E20EE" w14:textId="4921A1C9" w:rsidR="00E459F6" w:rsidRPr="00E459F6" w:rsidRDefault="00E459F6" w:rsidP="009A2992">
            <w:pPr>
              <w:pStyle w:val="Header"/>
              <w:spacing w:before="120" w:after="120"/>
            </w:pPr>
            <w:r>
              <w:t xml:space="preserve">Nodal Operating Guide Sections Requiring Revision </w:t>
            </w:r>
          </w:p>
        </w:tc>
        <w:tc>
          <w:tcPr>
            <w:tcW w:w="7493" w:type="dxa"/>
            <w:gridSpan w:val="2"/>
            <w:shd w:val="clear" w:color="auto" w:fill="FFFFFF" w:themeFill="background1"/>
            <w:vAlign w:val="center"/>
          </w:tcPr>
          <w:p w14:paraId="3D50FE45" w14:textId="2A488991" w:rsidR="00E459F6" w:rsidRPr="00A8427F" w:rsidRDefault="00E459F6" w:rsidP="00613737">
            <w:pPr>
              <w:pStyle w:val="Header"/>
              <w:spacing w:before="120" w:after="120"/>
              <w:rPr>
                <w:rFonts w:cs="Arial"/>
                <w:b w:val="0"/>
                <w:bCs w:val="0"/>
              </w:rPr>
            </w:pPr>
            <w:r w:rsidRPr="00A8427F">
              <w:rPr>
                <w:rFonts w:cs="Arial"/>
                <w:b w:val="0"/>
                <w:bCs w:val="0"/>
              </w:rPr>
              <w:t>7.5, Competitive Renewable Energy Zone Circuits and Stations (delete)</w:t>
            </w:r>
          </w:p>
        </w:tc>
      </w:tr>
      <w:tr w:rsidR="00E459F6" w14:paraId="289A3DAF" w14:textId="77777777" w:rsidTr="00E459F6">
        <w:trPr>
          <w:trHeight w:val="518"/>
        </w:trPr>
        <w:tc>
          <w:tcPr>
            <w:tcW w:w="2947" w:type="dxa"/>
            <w:gridSpan w:val="2"/>
            <w:tcBorders>
              <w:bottom w:val="single" w:sz="4" w:space="0" w:color="auto"/>
            </w:tcBorders>
            <w:shd w:val="clear" w:color="auto" w:fill="FFFFFF" w:themeFill="background1"/>
            <w:vAlign w:val="center"/>
          </w:tcPr>
          <w:p w14:paraId="48674485" w14:textId="77777777" w:rsidR="00E459F6" w:rsidRDefault="00E459F6" w:rsidP="009A2992">
            <w:pPr>
              <w:pStyle w:val="Header"/>
              <w:spacing w:before="120" w:after="120"/>
            </w:pPr>
            <w:r>
              <w:t>Related Documents Requiring Revision/Related Revision Requests</w:t>
            </w:r>
          </w:p>
        </w:tc>
        <w:tc>
          <w:tcPr>
            <w:tcW w:w="7493" w:type="dxa"/>
            <w:gridSpan w:val="2"/>
            <w:tcBorders>
              <w:bottom w:val="single" w:sz="4" w:space="0" w:color="auto"/>
            </w:tcBorders>
            <w:vAlign w:val="center"/>
          </w:tcPr>
          <w:p w14:paraId="3CBC8DD7" w14:textId="290E9165" w:rsidR="00E459F6" w:rsidRPr="00FB509B" w:rsidRDefault="00E459F6" w:rsidP="009A2992">
            <w:pPr>
              <w:pStyle w:val="NormalArial"/>
              <w:spacing w:before="120" w:after="120"/>
            </w:pPr>
            <w:r>
              <w:t>None</w:t>
            </w:r>
          </w:p>
        </w:tc>
      </w:tr>
      <w:tr w:rsidR="00E459F6" w14:paraId="01704E71" w14:textId="77777777" w:rsidTr="00E459F6">
        <w:trPr>
          <w:trHeight w:val="518"/>
        </w:trPr>
        <w:tc>
          <w:tcPr>
            <w:tcW w:w="2947" w:type="dxa"/>
            <w:gridSpan w:val="2"/>
            <w:tcBorders>
              <w:bottom w:val="single" w:sz="4" w:space="0" w:color="auto"/>
            </w:tcBorders>
            <w:shd w:val="clear" w:color="auto" w:fill="FFFFFF" w:themeFill="background1"/>
            <w:vAlign w:val="center"/>
          </w:tcPr>
          <w:p w14:paraId="403D2E7A" w14:textId="77777777" w:rsidR="00E459F6" w:rsidRDefault="00E459F6" w:rsidP="00E459F6">
            <w:pPr>
              <w:pStyle w:val="Header"/>
              <w:spacing w:before="120" w:after="120"/>
            </w:pPr>
            <w:r>
              <w:t>Revision Description</w:t>
            </w:r>
          </w:p>
        </w:tc>
        <w:tc>
          <w:tcPr>
            <w:tcW w:w="7493" w:type="dxa"/>
            <w:gridSpan w:val="2"/>
            <w:tcBorders>
              <w:bottom w:val="single" w:sz="4" w:space="0" w:color="auto"/>
            </w:tcBorders>
            <w:vAlign w:val="center"/>
          </w:tcPr>
          <w:p w14:paraId="062CD83D" w14:textId="3A1BEA9E" w:rsidR="00E459F6" w:rsidRPr="00FB509B" w:rsidRDefault="00E459F6" w:rsidP="00E459F6">
            <w:pPr>
              <w:pStyle w:val="NormalArial"/>
              <w:spacing w:before="120" w:after="120"/>
            </w:pPr>
            <w:r>
              <w:t>This Nodal Operating Guide Revision Request (NOGRR) removes unnecessary language governing communication path requirements for Competitive Renewable Energy Zone (CREZ) circuits and stations as these requirements are already required by the relay requirements defined in Section 6.2.2, Design and Operating Requirements for ERCOT System Facilities, and the communications channels requirements defined by Section 6.2.6.2.6., Communications Channels. The requirements of Section 6 of the Nodal Operating Guides meet or exceed the requirements defined for CREZ facilities in Section 7.5.</w:t>
            </w:r>
          </w:p>
        </w:tc>
      </w:tr>
      <w:tr w:rsidR="00E459F6" w14:paraId="54290F4A" w14:textId="77777777" w:rsidTr="00E459F6">
        <w:trPr>
          <w:trHeight w:val="518"/>
        </w:trPr>
        <w:tc>
          <w:tcPr>
            <w:tcW w:w="2947" w:type="dxa"/>
            <w:gridSpan w:val="2"/>
            <w:shd w:val="clear" w:color="auto" w:fill="FFFFFF" w:themeFill="background1"/>
            <w:vAlign w:val="center"/>
          </w:tcPr>
          <w:p w14:paraId="4C7DF3F5" w14:textId="24DA2608" w:rsidR="00E459F6" w:rsidRDefault="00E459F6" w:rsidP="00E459F6">
            <w:pPr>
              <w:pStyle w:val="Header"/>
              <w:spacing w:before="120" w:after="120"/>
            </w:pPr>
            <w:r>
              <w:t>Reason for Revision</w:t>
            </w:r>
          </w:p>
        </w:tc>
        <w:tc>
          <w:tcPr>
            <w:tcW w:w="7493" w:type="dxa"/>
            <w:gridSpan w:val="2"/>
            <w:vAlign w:val="center"/>
          </w:tcPr>
          <w:p w14:paraId="5AD2A0C5" w14:textId="0EEED854" w:rsidR="00E459F6" w:rsidRDefault="00E459F6" w:rsidP="00E459F6">
            <w:pPr>
              <w:pStyle w:val="NormalArial"/>
              <w:tabs>
                <w:tab w:val="left" w:pos="432"/>
              </w:tabs>
              <w:spacing w:before="120"/>
              <w:ind w:left="432" w:hanging="432"/>
              <w:rPr>
                <w:rFonts w:cs="Arial"/>
                <w:color w:val="000000"/>
              </w:rPr>
            </w:pPr>
            <w:r>
              <w:rPr>
                <w:noProof/>
              </w:rPr>
              <w:drawing>
                <wp:inline distT="0" distB="0" distL="0" distR="0" wp14:anchorId="32C6338C" wp14:editId="69E4F098">
                  <wp:extent cx="200025" cy="190500"/>
                  <wp:effectExtent l="0" t="0" r="0" b="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Pr="006629C8">
              <w:t xml:space="preserve">  </w:t>
            </w:r>
            <w:hyperlink r:id="rId13"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5D6E87A5" w14:textId="2826458D" w:rsidR="00E459F6" w:rsidRPr="00BD53C5" w:rsidRDefault="00E459F6" w:rsidP="00E459F6">
            <w:pPr>
              <w:pStyle w:val="NormalArial"/>
              <w:tabs>
                <w:tab w:val="left" w:pos="432"/>
              </w:tabs>
              <w:spacing w:before="120"/>
              <w:ind w:left="432" w:hanging="432"/>
              <w:rPr>
                <w:rFonts w:cs="Arial"/>
                <w:color w:val="000000"/>
              </w:rPr>
            </w:pPr>
            <w:r>
              <w:rPr>
                <w:noProof/>
              </w:rPr>
              <w:drawing>
                <wp:inline distT="0" distB="0" distL="0" distR="0" wp14:anchorId="78B45D6B" wp14:editId="554A8D94">
                  <wp:extent cx="200025" cy="190500"/>
                  <wp:effectExtent l="0" t="0" r="0" b="0"/>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456BC39" w14:textId="6C938613" w:rsidR="00E459F6" w:rsidRDefault="00E459F6" w:rsidP="00E459F6">
            <w:pPr>
              <w:pStyle w:val="NormalArial"/>
              <w:spacing w:before="120"/>
              <w:ind w:left="432" w:hanging="432"/>
              <w:rPr>
                <w:rFonts w:cs="Arial"/>
                <w:color w:val="000000"/>
              </w:rPr>
            </w:pPr>
            <w:r>
              <w:rPr>
                <w:noProof/>
              </w:rPr>
              <w:lastRenderedPageBreak/>
              <w:drawing>
                <wp:inline distT="0" distB="0" distL="0" distR="0" wp14:anchorId="3A70D0BA" wp14:editId="7BE70CAC">
                  <wp:extent cx="200025" cy="190500"/>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35E41BB8" w14:textId="77777777" w:rsidR="00B04D58" w:rsidRPr="00B04D58" w:rsidRDefault="00B04D58" w:rsidP="00B04D58"/>
          <w:p w14:paraId="3E7FDD81" w14:textId="4C7C1AFC" w:rsidR="00E459F6" w:rsidRDefault="00E459F6" w:rsidP="00E459F6">
            <w:pPr>
              <w:pStyle w:val="NormalArial"/>
              <w:spacing w:before="120"/>
              <w:rPr>
                <w:iCs/>
                <w:kern w:val="24"/>
              </w:rPr>
            </w:pPr>
            <w:r>
              <w:rPr>
                <w:noProof/>
              </w:rPr>
              <w:drawing>
                <wp:inline distT="0" distB="0" distL="0" distR="0" wp14:anchorId="6A16AD4F" wp14:editId="5493E7F0">
                  <wp:extent cx="201295" cy="190500"/>
                  <wp:effectExtent l="0" t="0" r="8255" b="0"/>
                  <wp:docPr id="99037469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1295" cy="190500"/>
                          </a:xfrm>
                          <a:prstGeom prst="rect">
                            <a:avLst/>
                          </a:prstGeom>
                          <a:noFill/>
                          <a:ln>
                            <a:noFill/>
                          </a:ln>
                        </pic:spPr>
                      </pic:pic>
                    </a:graphicData>
                  </a:graphic>
                </wp:inline>
              </w:drawing>
            </w:r>
            <w:r w:rsidRPr="00CD242D">
              <w:t xml:space="preserve"> </w:t>
            </w:r>
            <w:r>
              <w:rPr>
                <w:noProof/>
              </w:rPr>
              <w:t xml:space="preserve"> </w:t>
            </w:r>
            <w:r w:rsidRPr="00344591">
              <w:rPr>
                <w:iCs/>
                <w:kern w:val="24"/>
              </w:rPr>
              <w:t>General system and/or process improvement(s)</w:t>
            </w:r>
          </w:p>
          <w:p w14:paraId="4A616F03" w14:textId="437D7036" w:rsidR="00E459F6" w:rsidRDefault="00E459F6" w:rsidP="00E459F6">
            <w:pPr>
              <w:pStyle w:val="NormalArial"/>
              <w:spacing w:before="120"/>
              <w:rPr>
                <w:iCs/>
                <w:kern w:val="24"/>
              </w:rPr>
            </w:pPr>
            <w:r>
              <w:rPr>
                <w:noProof/>
              </w:rPr>
              <w:drawing>
                <wp:inline distT="0" distB="0" distL="0" distR="0" wp14:anchorId="5DBDF2A1" wp14:editId="4399F823">
                  <wp:extent cx="200025" cy="190500"/>
                  <wp:effectExtent l="0" t="0" r="9525"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2884" cy="193223"/>
                          </a:xfrm>
                          <a:prstGeom prst="rect">
                            <a:avLst/>
                          </a:prstGeom>
                          <a:noFill/>
                          <a:ln>
                            <a:noFill/>
                          </a:ln>
                        </pic:spPr>
                      </pic:pic>
                    </a:graphicData>
                  </a:graphic>
                </wp:inline>
              </w:drawing>
            </w:r>
            <w:r w:rsidRPr="006629C8">
              <w:t xml:space="preserve">  </w:t>
            </w:r>
            <w:r>
              <w:rPr>
                <w:iCs/>
                <w:kern w:val="24"/>
              </w:rPr>
              <w:t>Regulatory requirements</w:t>
            </w:r>
          </w:p>
          <w:p w14:paraId="16EC9511" w14:textId="0808DA90" w:rsidR="00E459F6" w:rsidRPr="00CD242D" w:rsidRDefault="00E459F6" w:rsidP="00E459F6">
            <w:pPr>
              <w:pStyle w:val="NormalArial"/>
              <w:spacing w:before="120"/>
              <w:rPr>
                <w:rFonts w:cs="Arial"/>
                <w:color w:val="000000"/>
              </w:rPr>
            </w:pPr>
            <w:r>
              <w:rPr>
                <w:noProof/>
              </w:rPr>
              <w:drawing>
                <wp:inline distT="0" distB="0" distL="0" distR="0" wp14:anchorId="5B11F436" wp14:editId="22112D70">
                  <wp:extent cx="200025" cy="19050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Pr="006629C8">
              <w:t xml:space="preserve">  </w:t>
            </w:r>
            <w:r>
              <w:rPr>
                <w:rFonts w:cs="Arial"/>
                <w:color w:val="000000"/>
              </w:rPr>
              <w:t>ERCOT Board/PUCT Directive</w:t>
            </w:r>
          </w:p>
          <w:p w14:paraId="0D1F71E3" w14:textId="4B9CC947" w:rsidR="00E459F6" w:rsidRDefault="00E459F6" w:rsidP="00E459F6">
            <w:pPr>
              <w:pStyle w:val="NormalArial"/>
              <w:rPr>
                <w:i/>
                <w:sz w:val="20"/>
                <w:szCs w:val="20"/>
              </w:rPr>
            </w:pPr>
          </w:p>
          <w:p w14:paraId="44D901DB" w14:textId="27C79438" w:rsidR="00E459F6" w:rsidRPr="00C13576" w:rsidRDefault="00E459F6" w:rsidP="00E459F6">
            <w:pPr>
              <w:pStyle w:val="NormalArial"/>
              <w:spacing w:before="120"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E459F6" w14:paraId="6D08E83F" w14:textId="77777777" w:rsidTr="00C12F54">
        <w:trPr>
          <w:trHeight w:val="518"/>
        </w:trPr>
        <w:tc>
          <w:tcPr>
            <w:tcW w:w="2947" w:type="dxa"/>
            <w:gridSpan w:val="2"/>
            <w:shd w:val="clear" w:color="auto" w:fill="FFFFFF" w:themeFill="background1"/>
            <w:vAlign w:val="center"/>
          </w:tcPr>
          <w:p w14:paraId="463C76D4" w14:textId="606C9593" w:rsidR="00E459F6" w:rsidRDefault="00E459F6" w:rsidP="00E459F6">
            <w:pPr>
              <w:pStyle w:val="Header"/>
              <w:spacing w:before="120" w:after="120"/>
            </w:pPr>
            <w:r>
              <w:lastRenderedPageBreak/>
              <w:t>Justification of Reason for Revision and Market Impacts</w:t>
            </w:r>
          </w:p>
        </w:tc>
        <w:tc>
          <w:tcPr>
            <w:tcW w:w="7493" w:type="dxa"/>
            <w:gridSpan w:val="2"/>
            <w:vAlign w:val="center"/>
          </w:tcPr>
          <w:p w14:paraId="18A780E7" w14:textId="3B554077" w:rsidR="00E459F6" w:rsidRPr="00625E5D" w:rsidRDefault="00E459F6" w:rsidP="00E459F6">
            <w:pPr>
              <w:pStyle w:val="NormalArial"/>
              <w:spacing w:before="120" w:after="120"/>
              <w:rPr>
                <w:iCs/>
                <w:kern w:val="24"/>
              </w:rPr>
            </w:pPr>
            <w:r w:rsidRPr="705BD2BC">
              <w:rPr>
                <w:kern w:val="24"/>
              </w:rPr>
              <w:t xml:space="preserve">Outdated language has been removed to minimize redundancy </w:t>
            </w:r>
            <w:r>
              <w:rPr>
                <w:kern w:val="24"/>
              </w:rPr>
              <w:t>and</w:t>
            </w:r>
            <w:r w:rsidRPr="705BD2BC">
              <w:rPr>
                <w:kern w:val="24"/>
              </w:rPr>
              <w:t xml:space="preserve"> to refresh the Nodal Operating Guide to better reflect the current design of ERCOT and</w:t>
            </w:r>
            <w:r>
              <w:rPr>
                <w:kern w:val="24"/>
              </w:rPr>
              <w:t xml:space="preserve"> the Transmission and/or Distribution Service Provider</w:t>
            </w:r>
            <w:r w:rsidRPr="705BD2BC">
              <w:rPr>
                <w:kern w:val="24"/>
              </w:rPr>
              <w:t xml:space="preserve"> </w:t>
            </w:r>
            <w:r>
              <w:rPr>
                <w:kern w:val="24"/>
              </w:rPr>
              <w:t>(</w:t>
            </w:r>
            <w:r w:rsidRPr="705BD2BC">
              <w:rPr>
                <w:kern w:val="24"/>
              </w:rPr>
              <w:t>TDSP</w:t>
            </w:r>
            <w:r>
              <w:rPr>
                <w:kern w:val="24"/>
              </w:rPr>
              <w:t>)</w:t>
            </w:r>
            <w:r w:rsidRPr="705BD2BC">
              <w:rPr>
                <w:kern w:val="24"/>
              </w:rPr>
              <w:t xml:space="preserve"> systems</w:t>
            </w:r>
            <w:r w:rsidRPr="705BD2BC">
              <w:t>.</w:t>
            </w:r>
          </w:p>
        </w:tc>
      </w:tr>
      <w:tr w:rsidR="00C12F54" w14:paraId="20DAAEA7" w14:textId="77777777" w:rsidTr="00C12F54">
        <w:trPr>
          <w:trHeight w:val="518"/>
        </w:trPr>
        <w:tc>
          <w:tcPr>
            <w:tcW w:w="2947" w:type="dxa"/>
            <w:gridSpan w:val="2"/>
            <w:shd w:val="clear" w:color="auto" w:fill="FFFFFF" w:themeFill="background1"/>
            <w:vAlign w:val="center"/>
          </w:tcPr>
          <w:p w14:paraId="335CE87C" w14:textId="3AAA0B79" w:rsidR="00C12F54" w:rsidRDefault="00ED2F68" w:rsidP="009A2992">
            <w:pPr>
              <w:pStyle w:val="Header"/>
              <w:spacing w:before="120" w:after="120"/>
            </w:pPr>
            <w:r>
              <w:t>ROS Decision</w:t>
            </w:r>
          </w:p>
        </w:tc>
        <w:tc>
          <w:tcPr>
            <w:tcW w:w="7493" w:type="dxa"/>
            <w:gridSpan w:val="2"/>
            <w:vAlign w:val="center"/>
          </w:tcPr>
          <w:p w14:paraId="765667FA" w14:textId="6ACFA24E" w:rsidR="00692347" w:rsidRDefault="0044178A" w:rsidP="009A2992">
            <w:pPr>
              <w:pStyle w:val="NormalArial"/>
              <w:spacing w:before="120" w:after="120"/>
              <w:rPr>
                <w:kern w:val="24"/>
              </w:rPr>
            </w:pPr>
            <w:r>
              <w:rPr>
                <w:kern w:val="24"/>
              </w:rPr>
              <w:t xml:space="preserve">On </w:t>
            </w:r>
            <w:r w:rsidR="00D56E1D">
              <w:rPr>
                <w:kern w:val="24"/>
              </w:rPr>
              <w:t>10/2/25, ROS voted</w:t>
            </w:r>
            <w:r w:rsidR="00CD71DB">
              <w:rPr>
                <w:kern w:val="24"/>
              </w:rPr>
              <w:t xml:space="preserve"> unanimously to recommend approval of NOGRR</w:t>
            </w:r>
            <w:r w:rsidR="00F917F0">
              <w:rPr>
                <w:kern w:val="24"/>
              </w:rPr>
              <w:t>280</w:t>
            </w:r>
            <w:r w:rsidR="00DF5BCA">
              <w:rPr>
                <w:kern w:val="24"/>
              </w:rPr>
              <w:t xml:space="preserve"> </w:t>
            </w:r>
            <w:r w:rsidR="00036F85">
              <w:rPr>
                <w:kern w:val="24"/>
              </w:rPr>
              <w:t>as submitted</w:t>
            </w:r>
            <w:r w:rsidR="00896DD7">
              <w:rPr>
                <w:kern w:val="24"/>
              </w:rPr>
              <w:t xml:space="preserve">.  </w:t>
            </w:r>
            <w:r w:rsidR="00036F85">
              <w:rPr>
                <w:kern w:val="24"/>
              </w:rPr>
              <w:t>All Market Segments participated in the vote.</w:t>
            </w:r>
          </w:p>
          <w:p w14:paraId="0E4FA787" w14:textId="72568D08" w:rsidR="00692347" w:rsidRPr="705BD2BC" w:rsidRDefault="00692347" w:rsidP="009A2992">
            <w:pPr>
              <w:pStyle w:val="NormalArial"/>
              <w:spacing w:before="120" w:after="120"/>
              <w:rPr>
                <w:kern w:val="24"/>
              </w:rPr>
            </w:pPr>
            <w:r>
              <w:rPr>
                <w:kern w:val="24"/>
              </w:rPr>
              <w:t>On 11/6/25, ROS voted unanimously to endorse and forward to TAC the 10/2/25 ROS Report and 11/4/25 Impact Analysis for NO</w:t>
            </w:r>
            <w:r w:rsidR="00B97FBD">
              <w:rPr>
                <w:kern w:val="24"/>
              </w:rPr>
              <w:t>G</w:t>
            </w:r>
            <w:r w:rsidR="00F709E8">
              <w:rPr>
                <w:kern w:val="24"/>
              </w:rPr>
              <w:t>RR</w:t>
            </w:r>
            <w:r>
              <w:rPr>
                <w:kern w:val="24"/>
              </w:rPr>
              <w:t>280. All Market Segments participated in the vote.</w:t>
            </w:r>
          </w:p>
        </w:tc>
      </w:tr>
      <w:tr w:rsidR="00C12F54" w14:paraId="6B490886" w14:textId="77777777" w:rsidTr="00E459F6">
        <w:trPr>
          <w:trHeight w:val="518"/>
        </w:trPr>
        <w:tc>
          <w:tcPr>
            <w:tcW w:w="2947" w:type="dxa"/>
            <w:gridSpan w:val="2"/>
            <w:tcBorders>
              <w:bottom w:val="single" w:sz="4" w:space="0" w:color="auto"/>
            </w:tcBorders>
            <w:shd w:val="clear" w:color="auto" w:fill="FFFFFF" w:themeFill="background1"/>
            <w:vAlign w:val="center"/>
          </w:tcPr>
          <w:p w14:paraId="29C93C6D" w14:textId="19597833" w:rsidR="00C12F54" w:rsidRDefault="00036F85" w:rsidP="009A2992">
            <w:pPr>
              <w:pStyle w:val="Header"/>
              <w:spacing w:before="120" w:after="120"/>
            </w:pPr>
            <w:r>
              <w:t>Summary of ROS Discussion</w:t>
            </w:r>
          </w:p>
        </w:tc>
        <w:tc>
          <w:tcPr>
            <w:tcW w:w="7493" w:type="dxa"/>
            <w:gridSpan w:val="2"/>
            <w:tcBorders>
              <w:bottom w:val="single" w:sz="4" w:space="0" w:color="auto"/>
            </w:tcBorders>
            <w:vAlign w:val="center"/>
          </w:tcPr>
          <w:p w14:paraId="7A31D79A" w14:textId="3313C353" w:rsidR="00692347" w:rsidRDefault="00000766" w:rsidP="009A2992">
            <w:pPr>
              <w:pStyle w:val="NormalArial"/>
              <w:spacing w:before="120" w:after="120"/>
              <w:rPr>
                <w:kern w:val="24"/>
              </w:rPr>
            </w:pPr>
            <w:r>
              <w:rPr>
                <w:kern w:val="24"/>
              </w:rPr>
              <w:t xml:space="preserve">On 10/2/25, </w:t>
            </w:r>
            <w:r w:rsidR="00B04D58">
              <w:rPr>
                <w:kern w:val="24"/>
              </w:rPr>
              <w:t xml:space="preserve">ROS </w:t>
            </w:r>
            <w:r w:rsidR="00F41EA2">
              <w:rPr>
                <w:kern w:val="24"/>
              </w:rPr>
              <w:t>reviewed NOGRR280.</w:t>
            </w:r>
          </w:p>
          <w:p w14:paraId="281FE961" w14:textId="2F8B7A10" w:rsidR="00692347" w:rsidRPr="705BD2BC" w:rsidRDefault="00692347" w:rsidP="009A2992">
            <w:pPr>
              <w:pStyle w:val="NormalArial"/>
              <w:spacing w:before="120" w:after="120"/>
              <w:rPr>
                <w:kern w:val="24"/>
              </w:rPr>
            </w:pPr>
            <w:r>
              <w:rPr>
                <w:kern w:val="24"/>
              </w:rPr>
              <w:t>On 11/</w:t>
            </w:r>
            <w:r w:rsidR="00710B4D">
              <w:rPr>
                <w:kern w:val="24"/>
              </w:rPr>
              <w:t>6</w:t>
            </w:r>
            <w:r>
              <w:rPr>
                <w:kern w:val="24"/>
              </w:rPr>
              <w:t>/25, participants reviewed the 11/4/25 Impact Analysis for NOGRR280.</w:t>
            </w:r>
          </w:p>
        </w:tc>
      </w:tr>
    </w:tbl>
    <w:p w14:paraId="2AB6046B" w14:textId="77777777" w:rsidR="007A19D8" w:rsidRDefault="007A19D8" w:rsidP="00613737">
      <w:pPr>
        <w:pStyle w:val="NormalArial"/>
        <w:spacing w:before="120" w:after="120"/>
      </w:pPr>
    </w:p>
    <w:tbl>
      <w:tblPr>
        <w:tblW w:w="1041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37"/>
      </w:tblGrid>
      <w:tr w:rsidR="007A19D8" w:rsidRPr="006F5051" w14:paraId="6499D506" w14:textId="77777777" w:rsidTr="007A19D8">
        <w:trPr>
          <w:trHeight w:val="432"/>
        </w:trPr>
        <w:tc>
          <w:tcPr>
            <w:tcW w:w="10417" w:type="dxa"/>
            <w:gridSpan w:val="2"/>
            <w:shd w:val="clear" w:color="auto" w:fill="FFFFFF"/>
            <w:vAlign w:val="center"/>
          </w:tcPr>
          <w:p w14:paraId="389FC6C9" w14:textId="35380520" w:rsidR="007A19D8" w:rsidRPr="006F5051" w:rsidRDefault="00217E94" w:rsidP="000D4377">
            <w:pPr>
              <w:ind w:hanging="2"/>
              <w:jc w:val="center"/>
              <w:rPr>
                <w:rFonts w:ascii="Arial" w:hAnsi="Arial"/>
                <w:b/>
              </w:rPr>
            </w:pPr>
            <w:r>
              <w:rPr>
                <w:rFonts w:ascii="Arial" w:hAnsi="Arial"/>
                <w:b/>
              </w:rPr>
              <w:t>Opinions</w:t>
            </w:r>
          </w:p>
        </w:tc>
      </w:tr>
      <w:tr w:rsidR="007A19D8" w:rsidRPr="006F5051" w14:paraId="0FEC0DB8" w14:textId="77777777" w:rsidTr="007A19D8">
        <w:trPr>
          <w:trHeight w:val="432"/>
        </w:trPr>
        <w:tc>
          <w:tcPr>
            <w:tcW w:w="2880" w:type="dxa"/>
            <w:shd w:val="clear" w:color="auto" w:fill="FFFFFF"/>
            <w:vAlign w:val="center"/>
          </w:tcPr>
          <w:p w14:paraId="7C8E365F" w14:textId="36B1FE23" w:rsidR="007A19D8" w:rsidRPr="006F5051" w:rsidRDefault="00217E94" w:rsidP="000D4377">
            <w:pPr>
              <w:tabs>
                <w:tab w:val="center" w:pos="4320"/>
                <w:tab w:val="right" w:pos="8640"/>
              </w:tabs>
              <w:spacing w:before="120" w:after="120"/>
              <w:ind w:hanging="2"/>
              <w:rPr>
                <w:rFonts w:ascii="Arial" w:hAnsi="Arial"/>
                <w:b/>
                <w:bCs/>
              </w:rPr>
            </w:pPr>
            <w:r>
              <w:rPr>
                <w:rFonts w:ascii="Arial" w:hAnsi="Arial"/>
                <w:b/>
                <w:bCs/>
              </w:rPr>
              <w:t>Credit Review</w:t>
            </w:r>
          </w:p>
        </w:tc>
        <w:tc>
          <w:tcPr>
            <w:tcW w:w="7537" w:type="dxa"/>
            <w:vAlign w:val="center"/>
          </w:tcPr>
          <w:p w14:paraId="76C8C9A1" w14:textId="50328084" w:rsidR="007A19D8" w:rsidRPr="006F5051" w:rsidRDefault="00217E94" w:rsidP="000D4377">
            <w:pPr>
              <w:spacing w:before="120" w:after="120"/>
              <w:ind w:hanging="2"/>
              <w:rPr>
                <w:rFonts w:ascii="Arial" w:hAnsi="Arial"/>
              </w:rPr>
            </w:pPr>
            <w:r>
              <w:rPr>
                <w:rFonts w:ascii="Arial" w:hAnsi="Arial"/>
              </w:rPr>
              <w:t>Not applicable</w:t>
            </w:r>
          </w:p>
        </w:tc>
      </w:tr>
      <w:tr w:rsidR="007A19D8" w:rsidRPr="006F5051" w14:paraId="4F016936" w14:textId="77777777" w:rsidTr="007A19D8">
        <w:trPr>
          <w:trHeight w:val="432"/>
        </w:trPr>
        <w:tc>
          <w:tcPr>
            <w:tcW w:w="2880" w:type="dxa"/>
            <w:shd w:val="clear" w:color="auto" w:fill="FFFFFF"/>
            <w:vAlign w:val="center"/>
          </w:tcPr>
          <w:p w14:paraId="6DD6F26E" w14:textId="785C1CCE" w:rsidR="007A19D8" w:rsidRPr="006F5051" w:rsidRDefault="00217E94" w:rsidP="000D4377">
            <w:pPr>
              <w:tabs>
                <w:tab w:val="center" w:pos="4320"/>
                <w:tab w:val="right" w:pos="8640"/>
              </w:tabs>
              <w:spacing w:before="120" w:after="120"/>
              <w:ind w:hanging="2"/>
              <w:rPr>
                <w:rFonts w:ascii="Arial" w:hAnsi="Arial"/>
                <w:b/>
                <w:bCs/>
              </w:rPr>
            </w:pPr>
            <w:r>
              <w:rPr>
                <w:rFonts w:ascii="Arial" w:hAnsi="Arial"/>
                <w:b/>
                <w:bCs/>
              </w:rPr>
              <w:t>Independent Market Monitor Opinion</w:t>
            </w:r>
          </w:p>
        </w:tc>
        <w:tc>
          <w:tcPr>
            <w:tcW w:w="7537" w:type="dxa"/>
            <w:vAlign w:val="center"/>
          </w:tcPr>
          <w:p w14:paraId="6A1F54B4" w14:textId="7496C935" w:rsidR="007A19D8" w:rsidRPr="00613737" w:rsidRDefault="00217E94" w:rsidP="00613737">
            <w:pPr>
              <w:spacing w:before="120" w:after="120"/>
              <w:rPr>
                <w:rFonts w:ascii="Arial" w:hAnsi="Arial"/>
              </w:rPr>
            </w:pPr>
            <w:r>
              <w:rPr>
                <w:rFonts w:ascii="Arial" w:hAnsi="Arial"/>
              </w:rPr>
              <w:t>To be determined</w:t>
            </w:r>
          </w:p>
        </w:tc>
      </w:tr>
      <w:tr w:rsidR="007A19D8" w:rsidRPr="006F5051" w14:paraId="2E86386B" w14:textId="77777777" w:rsidTr="007A19D8">
        <w:trPr>
          <w:trHeight w:val="432"/>
        </w:trPr>
        <w:tc>
          <w:tcPr>
            <w:tcW w:w="2880" w:type="dxa"/>
            <w:shd w:val="clear" w:color="auto" w:fill="FFFFFF"/>
            <w:vAlign w:val="center"/>
          </w:tcPr>
          <w:p w14:paraId="042E2512" w14:textId="6862DB1C" w:rsidR="007A19D8" w:rsidRPr="006F5051" w:rsidRDefault="00700A76" w:rsidP="000D4377">
            <w:pPr>
              <w:tabs>
                <w:tab w:val="center" w:pos="4320"/>
                <w:tab w:val="right" w:pos="8640"/>
              </w:tabs>
              <w:spacing w:before="120" w:after="120"/>
              <w:ind w:hanging="2"/>
              <w:rPr>
                <w:rFonts w:ascii="Arial" w:hAnsi="Arial"/>
                <w:b/>
                <w:bCs/>
              </w:rPr>
            </w:pPr>
            <w:r>
              <w:rPr>
                <w:rFonts w:ascii="Arial" w:hAnsi="Arial"/>
                <w:b/>
                <w:bCs/>
              </w:rPr>
              <w:t>ERCOT Opinion</w:t>
            </w:r>
          </w:p>
        </w:tc>
        <w:tc>
          <w:tcPr>
            <w:tcW w:w="7537" w:type="dxa"/>
            <w:vAlign w:val="center"/>
          </w:tcPr>
          <w:p w14:paraId="7950DEF4" w14:textId="4FD1A096" w:rsidR="007A19D8" w:rsidRPr="00613737" w:rsidRDefault="00D03E7D" w:rsidP="000D4377">
            <w:pPr>
              <w:spacing w:before="120" w:after="120"/>
              <w:ind w:hanging="2"/>
              <w:rPr>
                <w:rFonts w:ascii="Arial" w:hAnsi="Arial"/>
              </w:rPr>
            </w:pPr>
            <w:r>
              <w:rPr>
                <w:rFonts w:ascii="Arial" w:hAnsi="Arial"/>
              </w:rPr>
              <w:t>ERCOT supports approval of NOGRR280.</w:t>
            </w:r>
          </w:p>
        </w:tc>
      </w:tr>
      <w:tr w:rsidR="007A19D8" w:rsidRPr="006F5051" w14:paraId="32EFA23A" w14:textId="77777777" w:rsidTr="007A19D8">
        <w:trPr>
          <w:trHeight w:val="432"/>
        </w:trPr>
        <w:tc>
          <w:tcPr>
            <w:tcW w:w="2880" w:type="dxa"/>
            <w:shd w:val="clear" w:color="auto" w:fill="FFFFFF"/>
            <w:vAlign w:val="center"/>
          </w:tcPr>
          <w:p w14:paraId="6E2F2B6C" w14:textId="46DD7A98" w:rsidR="007A19D8" w:rsidRPr="006F5051" w:rsidRDefault="00700A76" w:rsidP="000D4377">
            <w:pPr>
              <w:tabs>
                <w:tab w:val="center" w:pos="4320"/>
                <w:tab w:val="right" w:pos="8640"/>
              </w:tabs>
              <w:spacing w:before="120" w:after="120"/>
              <w:ind w:hanging="2"/>
              <w:rPr>
                <w:rFonts w:ascii="Arial" w:hAnsi="Arial"/>
                <w:b/>
                <w:bCs/>
              </w:rPr>
            </w:pPr>
            <w:r>
              <w:rPr>
                <w:rFonts w:ascii="Arial" w:hAnsi="Arial"/>
                <w:b/>
                <w:bCs/>
              </w:rPr>
              <w:t>ERCOT Market Impact Statement</w:t>
            </w:r>
          </w:p>
        </w:tc>
        <w:tc>
          <w:tcPr>
            <w:tcW w:w="7537" w:type="dxa"/>
            <w:vAlign w:val="center"/>
          </w:tcPr>
          <w:p w14:paraId="22A1C42C" w14:textId="244F543A" w:rsidR="007A19D8" w:rsidRPr="00613737" w:rsidRDefault="00D03E7D" w:rsidP="00D03E7D">
            <w:pPr>
              <w:spacing w:before="120" w:after="120"/>
              <w:ind w:hanging="2"/>
              <w:rPr>
                <w:rFonts w:ascii="Arial" w:hAnsi="Arial"/>
              </w:rPr>
            </w:pPr>
            <w:r w:rsidRPr="00D03E7D">
              <w:rPr>
                <w:rFonts w:ascii="Arial" w:hAnsi="Arial"/>
              </w:rPr>
              <w:t xml:space="preserve">ERCOT Staff has reviewed NOGRR280 and believes the removal of redundant language concerning communication path requirements for Competitive Renewable Energy Zone (CREZ) circuits and stations is warranted due to redundancy in the Nodal Operating Guide. This revision ensures closer alignment with the current </w:t>
            </w:r>
            <w:r w:rsidRPr="00D03E7D">
              <w:rPr>
                <w:rFonts w:ascii="Arial" w:hAnsi="Arial"/>
              </w:rPr>
              <w:lastRenderedPageBreak/>
              <w:t>architecture of the ERCOT and the Transmission and/or Distribution Service Provider (TDSP) systems.</w:t>
            </w:r>
          </w:p>
        </w:tc>
      </w:tr>
    </w:tbl>
    <w:p w14:paraId="09C299EC" w14:textId="23D44DCC" w:rsidR="0059260F" w:rsidRPr="0030232A" w:rsidRDefault="00190236" w:rsidP="00E71C39">
      <w:pPr>
        <w:pStyle w:val="NormalArial"/>
      </w:pPr>
      <w:r>
        <w:rPr>
          <w:noProof/>
        </w:rPr>
        <w:lastRenderedPageBreak/>
        <mc:AlternateContent>
          <mc:Choice Requires="wps">
            <w:drawing>
              <wp:anchor distT="0" distB="0" distL="114300" distR="114300" simplePos="0" relativeHeight="251658240" behindDoc="0" locked="0" layoutInCell="1" allowOverlap="1" wp14:anchorId="34ACE017" wp14:editId="54B98691">
                <wp:simplePos x="0" y="0"/>
                <wp:positionH relativeFrom="column">
                  <wp:posOffset>-1285697</wp:posOffset>
                </wp:positionH>
                <wp:positionV relativeFrom="page">
                  <wp:posOffset>5962803</wp:posOffset>
                </wp:positionV>
                <wp:extent cx="252095" cy="222250"/>
                <wp:effectExtent l="0" t="0" r="0" b="6350"/>
                <wp:wrapThrough wrapText="bothSides">
                  <wp:wrapPolygon edited="0">
                    <wp:start x="0" y="0"/>
                    <wp:lineTo x="0" y="20366"/>
                    <wp:lineTo x="19587" y="20366"/>
                    <wp:lineTo x="19587"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22250"/>
                        </a:xfrm>
                        <a:prstGeom prst="rect">
                          <a:avLst/>
                        </a:prstGeom>
                        <a:solidFill>
                          <a:srgbClr val="FFFFFF"/>
                        </a:solidFill>
                        <a:ln w="9525">
                          <a:noFill/>
                          <a:miter lim="800000"/>
                          <a:headEnd/>
                          <a:tailEnd/>
                        </a:ln>
                      </wps:spPr>
                      <wps:txbx>
                        <w:txbxContent>
                          <w:p w14:paraId="75794CA5" w14:textId="6DA9CD7D" w:rsidR="00C90BF9" w:rsidRPr="00247455" w:rsidRDefault="00C90BF9">
                            <w:pPr>
                              <w:rPr>
                                <w:rFonts w:ascii="Arial" w:hAnsi="Arial" w:cs="Arial"/>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4ACE017" id="_x0000_t202" coordsize="21600,21600" o:spt="202" path="m,l,21600r21600,l21600,xe">
                <v:stroke joinstyle="miter"/>
                <v:path gradientshapeok="t" o:connecttype="rect"/>
              </v:shapetype>
              <v:shape id="Text Box 2" o:spid="_x0000_s1026" type="#_x0000_t202" style="position:absolute;margin-left:-101.25pt;margin-top:469.5pt;width:19.85pt;height: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" stroked="f">
                <v:textbox>
                  <w:txbxContent>
                    <w:p w14:paraId="75794CA5" w14:textId="6DA9CD7D" w:rsidR="00C90BF9" w:rsidRPr="00247455" w:rsidRDefault="00C90BF9">
                      <w:pPr>
                        <w:rPr>
                          <w:rFonts w:ascii="Arial" w:hAnsi="Arial" w:cs="Arial"/>
                          <w:sz w:val="20"/>
                          <w:szCs w:val="20"/>
                        </w:rPr>
                      </w:pPr>
                    </w:p>
                  </w:txbxContent>
                </v:textbox>
                <w10:wrap type="through" anchory="page"/>
              </v:shape>
            </w:pict>
          </mc:Fallback>
        </mc:AlternateContent>
      </w:r>
      <w:r w:rsidR="001C5736">
        <w:rPr>
          <w:noProof/>
        </w:rPr>
        <mc:AlternateContent>
          <mc:Choice Requires="wpc">
            <w:drawing>
              <wp:anchor distT="0" distB="0" distL="114300" distR="114300" simplePos="0" relativeHeight="251660288" behindDoc="0" locked="0" layoutInCell="1" allowOverlap="1" wp14:anchorId="5D700F1A" wp14:editId="026B965E">
                <wp:simplePos x="0" y="0"/>
                <wp:positionH relativeFrom="column">
                  <wp:posOffset>-914400</wp:posOffset>
                </wp:positionH>
                <wp:positionV relativeFrom="paragraph">
                  <wp:posOffset>-8348980</wp:posOffset>
                </wp:positionV>
                <wp:extent cx="200025" cy="190500"/>
                <wp:effectExtent l="0" t="0" r="0" b="0"/>
                <wp:wrapNone/>
                <wp:docPr id="309623931" name="Canvas 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956967071" name="Rectangle 11"/>
                        <wps:cNvSpPr>
                          <a:spLocks noChangeArrowheads="1"/>
                        </wps:cNvSpPr>
                        <wps:spPr bwMode="auto">
                          <a:xfrm>
                            <a:off x="190500" y="0"/>
                            <a:ext cx="9525" cy="190500"/>
                          </a:xfrm>
                          <a:prstGeom prst="rect">
                            <a:avLst/>
                          </a:prstGeom>
                          <a:solidFill>
                            <a:srgbClr val="64646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056861" name="Rectangle 12"/>
                        <wps:cNvSpPr>
                          <a:spLocks noChangeArrowheads="1"/>
                        </wps:cNvSpPr>
                        <wps:spPr bwMode="auto">
                          <a:xfrm>
                            <a:off x="0" y="180975"/>
                            <a:ext cx="190500" cy="9525"/>
                          </a:xfrm>
                          <a:prstGeom prst="rect">
                            <a:avLst/>
                          </a:prstGeom>
                          <a:solidFill>
                            <a:srgbClr val="64646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8724499" name="Rectangle 13"/>
                        <wps:cNvSpPr>
                          <a:spLocks noChangeArrowheads="1"/>
                        </wps:cNvSpPr>
                        <wps:spPr bwMode="auto">
                          <a:xfrm>
                            <a:off x="0" y="0"/>
                            <a:ext cx="9525" cy="180975"/>
                          </a:xfrm>
                          <a:prstGeom prst="rect">
                            <a:avLst/>
                          </a:prstGeom>
                          <a:solidFill>
                            <a:srgbClr val="64646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7045148" name="Rectangle 14"/>
                        <wps:cNvSpPr>
                          <a:spLocks noChangeArrowheads="1"/>
                        </wps:cNvSpPr>
                        <wps:spPr bwMode="auto">
                          <a:xfrm>
                            <a:off x="9525" y="0"/>
                            <a:ext cx="180975" cy="9525"/>
                          </a:xfrm>
                          <a:prstGeom prst="rect">
                            <a:avLst/>
                          </a:prstGeom>
                          <a:solidFill>
                            <a:srgbClr val="64646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4C54DB36" id="Canvas 7" o:spid="_x0000_s1026" editas="canvas" style="position:absolute;margin-left:-1in;margin-top:-657.4pt;width:15.75pt;height:15pt;z-index:251660288" coordsize="200025,190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">
                <v:shape id="_x0000_s1027" type="#_x0000_t75" style="position:absolute;width:200025;height:190500;visibility:visible;mso-wrap-style:square">
                  <v:fill o:detectmouseclick="t"/>
                  <v:path o:connecttype="none"/>
                </v:shape>
                <v:rect id="Rectangle 11" o:spid="_x0000_s1028" style="position:absolute;left:190500;width:9525;height:190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" fillcolor="#646464" stroked="f"/>
                <v:rect id="Rectangle 12" o:spid="_x0000_s1029" style="position:absolute;top:180975;width:190500;height:9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" fillcolor="#646464" stroked="f"/>
                <v:rect id="Rectangle 13" o:spid="_x0000_s1030" style="position:absolute;width:9525;height:180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" fillcolor="#646464" stroked="f"/>
                <v:rect id="Rectangle 14" o:spid="_x0000_s1031" style="position:absolute;left:9525;width:180975;height:9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" fillcolor="#646464" stroked="f"/>
              </v:group>
            </w:pict>
          </mc:Fallback>
        </mc:AlternateConten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6EBE18E4" w:rsidR="00295BAC" w:rsidRPr="00295BAC" w:rsidRDefault="009A3772" w:rsidP="00710B4D">
            <w:pPr>
              <w:pStyle w:val="Header"/>
              <w:jc w:val="center"/>
            </w:pPr>
            <w:r>
              <w:t>Sponsor</w:t>
            </w:r>
          </w:p>
        </w:tc>
      </w:tr>
      <w:tr w:rsidR="009A3772" w14:paraId="6BA45196" w14:textId="77777777" w:rsidTr="00D176CF">
        <w:trPr>
          <w:cantSplit/>
          <w:trHeight w:val="432"/>
        </w:trPr>
        <w:tc>
          <w:tcPr>
            <w:tcW w:w="2880" w:type="dxa"/>
            <w:shd w:val="clear" w:color="auto" w:fill="FFFFFF"/>
            <w:vAlign w:val="center"/>
          </w:tcPr>
          <w:p w14:paraId="5BCDE696" w14:textId="77777777" w:rsidR="009A3772" w:rsidRPr="00B93CA0" w:rsidRDefault="009A3772">
            <w:pPr>
              <w:pStyle w:val="Header"/>
              <w:rPr>
                <w:bCs w:val="0"/>
              </w:rPr>
            </w:pPr>
            <w:r w:rsidRPr="00B93CA0">
              <w:rPr>
                <w:bCs w:val="0"/>
              </w:rPr>
              <w:t>Name</w:t>
            </w:r>
          </w:p>
        </w:tc>
        <w:tc>
          <w:tcPr>
            <w:tcW w:w="7560" w:type="dxa"/>
            <w:vAlign w:val="center"/>
          </w:tcPr>
          <w:p w14:paraId="0514022E" w14:textId="60DC7F0C" w:rsidR="009A3772" w:rsidRDefault="00AA2434">
            <w:pPr>
              <w:pStyle w:val="NormalArial"/>
            </w:pPr>
            <w:r>
              <w:t>Blake Holt</w:t>
            </w:r>
            <w:r w:rsidR="00C92B09">
              <w:t xml:space="preserve">, </w:t>
            </w:r>
            <w:r>
              <w:t>Trevor</w:t>
            </w:r>
            <w:r w:rsidR="00C92B09">
              <w:t xml:space="preserve"> Safko</w:t>
            </w:r>
          </w:p>
        </w:tc>
      </w:tr>
      <w:tr w:rsidR="009A3772" w14:paraId="33CB94A8" w14:textId="77777777" w:rsidTr="00D176CF">
        <w:trPr>
          <w:cantSplit/>
          <w:trHeight w:val="432"/>
        </w:trPr>
        <w:tc>
          <w:tcPr>
            <w:tcW w:w="2880" w:type="dxa"/>
            <w:shd w:val="clear" w:color="auto" w:fill="FFFFFF"/>
            <w:vAlign w:val="center"/>
          </w:tcPr>
          <w:p w14:paraId="19DACE26" w14:textId="77777777" w:rsidR="009A3772" w:rsidRPr="00B93CA0" w:rsidRDefault="009A3772">
            <w:pPr>
              <w:pStyle w:val="Header"/>
              <w:rPr>
                <w:bCs w:val="0"/>
              </w:rPr>
            </w:pPr>
            <w:r w:rsidRPr="00B93CA0">
              <w:rPr>
                <w:bCs w:val="0"/>
              </w:rPr>
              <w:t>E-mail Address</w:t>
            </w:r>
          </w:p>
        </w:tc>
        <w:tc>
          <w:tcPr>
            <w:tcW w:w="7560" w:type="dxa"/>
            <w:vAlign w:val="center"/>
          </w:tcPr>
          <w:p w14:paraId="7A233595" w14:textId="569EC152" w:rsidR="009A3772" w:rsidRDefault="00AA2434">
            <w:pPr>
              <w:pStyle w:val="NormalArial"/>
            </w:pPr>
            <w:hyperlink r:id="rId17" w:history="1">
              <w:r w:rsidRPr="004C6A88">
                <w:rPr>
                  <w:rStyle w:val="Hyperlink"/>
                </w:rPr>
                <w:t>blake.holt@lcra.org</w:t>
              </w:r>
            </w:hyperlink>
            <w:r w:rsidR="00C92B09">
              <w:t xml:space="preserve">, </w:t>
            </w:r>
            <w:hyperlink r:id="rId18" w:history="1">
              <w:r w:rsidR="00C92B09" w:rsidRPr="004C6A88">
                <w:rPr>
                  <w:rStyle w:val="Hyperlink"/>
                </w:rPr>
                <w:t>trevor.safko@lcra.org</w:t>
              </w:r>
            </w:hyperlink>
          </w:p>
        </w:tc>
      </w:tr>
      <w:tr w:rsidR="009A3772" w14:paraId="35BE9038" w14:textId="77777777" w:rsidTr="00D176CF">
        <w:trPr>
          <w:cantSplit/>
          <w:trHeight w:val="432"/>
        </w:trPr>
        <w:tc>
          <w:tcPr>
            <w:tcW w:w="2880" w:type="dxa"/>
            <w:shd w:val="clear" w:color="auto" w:fill="FFFFFF"/>
            <w:vAlign w:val="center"/>
          </w:tcPr>
          <w:p w14:paraId="2412D0DE" w14:textId="77777777" w:rsidR="009A3772" w:rsidRPr="00B93CA0" w:rsidRDefault="009A3772">
            <w:pPr>
              <w:pStyle w:val="Header"/>
              <w:rPr>
                <w:bCs w:val="0"/>
              </w:rPr>
            </w:pPr>
            <w:r w:rsidRPr="00B93CA0">
              <w:rPr>
                <w:bCs w:val="0"/>
              </w:rPr>
              <w:t>Company</w:t>
            </w:r>
          </w:p>
        </w:tc>
        <w:tc>
          <w:tcPr>
            <w:tcW w:w="7560" w:type="dxa"/>
            <w:vAlign w:val="center"/>
          </w:tcPr>
          <w:p w14:paraId="00E39457" w14:textId="510DE95C" w:rsidR="009A3772" w:rsidRDefault="00AA2434">
            <w:pPr>
              <w:pStyle w:val="NormalArial"/>
            </w:pPr>
            <w:r>
              <w:t>Lower Colorado River Authority</w:t>
            </w:r>
          </w:p>
        </w:tc>
      </w:tr>
      <w:tr w:rsidR="009A3772"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8EF00BD" w14:textId="30DC0FAA" w:rsidR="009A3772" w:rsidRDefault="006237AB">
            <w:pPr>
              <w:pStyle w:val="NormalArial"/>
            </w:pPr>
            <w:r w:rsidRPr="006237AB">
              <w:t>512-578-2003, 512-278-2780</w:t>
            </w:r>
          </w:p>
        </w:tc>
      </w:tr>
      <w:tr w:rsidR="009A3772" w14:paraId="14B80A08" w14:textId="77777777" w:rsidTr="00D176CF">
        <w:trPr>
          <w:cantSplit/>
          <w:trHeight w:val="432"/>
        </w:trPr>
        <w:tc>
          <w:tcPr>
            <w:tcW w:w="2880" w:type="dxa"/>
            <w:shd w:val="clear" w:color="auto" w:fill="FFFFFF"/>
            <w:vAlign w:val="center"/>
          </w:tcPr>
          <w:p w14:paraId="6EEA5DA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0179B92" w14:textId="77777777" w:rsidR="009A3772" w:rsidRDefault="009A3772">
            <w:pPr>
              <w:pStyle w:val="NormalArial"/>
            </w:pPr>
          </w:p>
        </w:tc>
      </w:tr>
      <w:tr w:rsidR="009A3772"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A0B3F51" w14:textId="02C6FE1A" w:rsidR="009A3772" w:rsidRDefault="006237AB">
            <w:pPr>
              <w:pStyle w:val="NormalArial"/>
            </w:pPr>
            <w:r>
              <w:t>Cooperative</w:t>
            </w:r>
          </w:p>
        </w:tc>
      </w:tr>
    </w:tbl>
    <w:p w14:paraId="5A582130" w14:textId="77777777" w:rsidR="00C43EA9" w:rsidRDefault="00C43EA9" w:rsidP="00C43EA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EF4925" w:rsidRPr="00D56D61" w14:paraId="3B609CC6" w14:textId="77777777" w:rsidTr="000D4377">
        <w:trPr>
          <w:cantSplit/>
          <w:trHeight w:val="432"/>
        </w:trPr>
        <w:tc>
          <w:tcPr>
            <w:tcW w:w="10440" w:type="dxa"/>
            <w:gridSpan w:val="2"/>
            <w:vAlign w:val="center"/>
          </w:tcPr>
          <w:p w14:paraId="2F3C67A3" w14:textId="77777777" w:rsidR="00EF4925" w:rsidRPr="007C199B" w:rsidRDefault="00EF4925" w:rsidP="000D4377">
            <w:pPr>
              <w:pStyle w:val="NormalArial"/>
              <w:jc w:val="center"/>
              <w:rPr>
                <w:b/>
              </w:rPr>
            </w:pPr>
            <w:r w:rsidRPr="007C199B">
              <w:rPr>
                <w:b/>
              </w:rPr>
              <w:t>Market Rules Staff Contact</w:t>
            </w:r>
          </w:p>
        </w:tc>
      </w:tr>
      <w:tr w:rsidR="00EF4925" w:rsidRPr="00D56D61" w14:paraId="4B0CAC4A" w14:textId="77777777" w:rsidTr="000D4377">
        <w:trPr>
          <w:cantSplit/>
          <w:trHeight w:val="432"/>
        </w:trPr>
        <w:tc>
          <w:tcPr>
            <w:tcW w:w="2880" w:type="dxa"/>
            <w:vAlign w:val="center"/>
          </w:tcPr>
          <w:p w14:paraId="046B397E" w14:textId="77777777" w:rsidR="00EF4925" w:rsidRPr="007C199B" w:rsidRDefault="00EF4925" w:rsidP="000D4377">
            <w:pPr>
              <w:pStyle w:val="NormalArial"/>
              <w:rPr>
                <w:b/>
              </w:rPr>
            </w:pPr>
            <w:r w:rsidRPr="007C199B">
              <w:rPr>
                <w:b/>
              </w:rPr>
              <w:t>Name</w:t>
            </w:r>
          </w:p>
        </w:tc>
        <w:tc>
          <w:tcPr>
            <w:tcW w:w="7560" w:type="dxa"/>
            <w:vAlign w:val="center"/>
          </w:tcPr>
          <w:p w14:paraId="208936EC" w14:textId="77777777" w:rsidR="00EF4925" w:rsidRPr="00D56D61" w:rsidRDefault="00EF4925" w:rsidP="000D4377">
            <w:pPr>
              <w:pStyle w:val="NormalArial"/>
            </w:pPr>
            <w:r>
              <w:t>Elizabeth Morales</w:t>
            </w:r>
          </w:p>
        </w:tc>
      </w:tr>
      <w:tr w:rsidR="00EF4925" w:rsidRPr="00D56D61" w14:paraId="27309FC0" w14:textId="77777777" w:rsidTr="000D4377">
        <w:trPr>
          <w:cantSplit/>
          <w:trHeight w:val="432"/>
        </w:trPr>
        <w:tc>
          <w:tcPr>
            <w:tcW w:w="2880" w:type="dxa"/>
            <w:vAlign w:val="center"/>
          </w:tcPr>
          <w:p w14:paraId="403A6155" w14:textId="77777777" w:rsidR="00EF4925" w:rsidRPr="007C199B" w:rsidRDefault="00EF4925" w:rsidP="000D4377">
            <w:pPr>
              <w:pStyle w:val="NormalArial"/>
              <w:rPr>
                <w:b/>
              </w:rPr>
            </w:pPr>
            <w:r w:rsidRPr="007C199B">
              <w:rPr>
                <w:b/>
              </w:rPr>
              <w:t>E-Mail Address</w:t>
            </w:r>
          </w:p>
        </w:tc>
        <w:tc>
          <w:tcPr>
            <w:tcW w:w="7560" w:type="dxa"/>
            <w:vAlign w:val="center"/>
          </w:tcPr>
          <w:p w14:paraId="1AB4DA8A" w14:textId="77777777" w:rsidR="00EF4925" w:rsidRPr="00D56D61" w:rsidRDefault="00EF4925" w:rsidP="000D4377">
            <w:pPr>
              <w:pStyle w:val="NormalArial"/>
            </w:pPr>
            <w:hyperlink r:id="rId19" w:history="1">
              <w:r w:rsidRPr="00477A59">
                <w:rPr>
                  <w:rStyle w:val="Hyperlink"/>
                </w:rPr>
                <w:t>elizabeth.morales@ercot.com</w:t>
              </w:r>
            </w:hyperlink>
          </w:p>
        </w:tc>
      </w:tr>
      <w:tr w:rsidR="00EF4925" w:rsidRPr="005370B5" w14:paraId="1D50BE7F" w14:textId="77777777" w:rsidTr="000D4377">
        <w:trPr>
          <w:cantSplit/>
          <w:trHeight w:val="432"/>
        </w:trPr>
        <w:tc>
          <w:tcPr>
            <w:tcW w:w="2880" w:type="dxa"/>
            <w:vAlign w:val="center"/>
          </w:tcPr>
          <w:p w14:paraId="0F6D4465" w14:textId="77777777" w:rsidR="00EF4925" w:rsidRPr="007C199B" w:rsidRDefault="00EF4925" w:rsidP="000D4377">
            <w:pPr>
              <w:pStyle w:val="NormalArial"/>
              <w:rPr>
                <w:b/>
              </w:rPr>
            </w:pPr>
            <w:r w:rsidRPr="007C199B">
              <w:rPr>
                <w:b/>
              </w:rPr>
              <w:t>Phone Number</w:t>
            </w:r>
          </w:p>
        </w:tc>
        <w:tc>
          <w:tcPr>
            <w:tcW w:w="7560" w:type="dxa"/>
            <w:vAlign w:val="center"/>
          </w:tcPr>
          <w:p w14:paraId="6DE5A0A5" w14:textId="77777777" w:rsidR="00EF4925" w:rsidRDefault="00EF4925" w:rsidP="000D4377">
            <w:pPr>
              <w:pStyle w:val="NormalArial"/>
            </w:pPr>
            <w:r>
              <w:t>210-420-1722</w:t>
            </w:r>
          </w:p>
        </w:tc>
      </w:tr>
    </w:tbl>
    <w:p w14:paraId="1B989054" w14:textId="77777777" w:rsidR="008061B8" w:rsidRDefault="008061B8" w:rsidP="008061B8">
      <w:pPr>
        <w:tabs>
          <w:tab w:val="num" w:pos="0"/>
        </w:tabs>
        <w:rPr>
          <w:rFonts w:ascii="Arial" w:hAnsi="Arial" w:cs="Arial"/>
        </w:rPr>
      </w:pPr>
    </w:p>
    <w:tbl>
      <w:tblPr>
        <w:tblW w:w="1041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37"/>
      </w:tblGrid>
      <w:tr w:rsidR="008061B8" w:rsidRPr="006F5051" w14:paraId="7522CAF9" w14:textId="77777777" w:rsidTr="004A0E8D">
        <w:trPr>
          <w:trHeight w:val="432"/>
        </w:trPr>
        <w:tc>
          <w:tcPr>
            <w:tcW w:w="1041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6E5B378" w14:textId="418E75C3" w:rsidR="008061B8" w:rsidRPr="006F5051" w:rsidRDefault="004A0E8D" w:rsidP="000D4377">
            <w:pPr>
              <w:jc w:val="center"/>
              <w:rPr>
                <w:rFonts w:ascii="Arial" w:hAnsi="Arial"/>
                <w:b/>
              </w:rPr>
            </w:pPr>
            <w:r>
              <w:rPr>
                <w:rFonts w:ascii="Arial" w:hAnsi="Arial"/>
                <w:b/>
              </w:rPr>
              <w:t>Comments Received</w:t>
            </w:r>
          </w:p>
        </w:tc>
      </w:tr>
      <w:tr w:rsidR="008061B8" w:rsidRPr="006F5051" w14:paraId="3F1D2265" w14:textId="77777777" w:rsidTr="004A0E8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D19E21" w14:textId="16C448DC" w:rsidR="008061B8" w:rsidRPr="006F5051" w:rsidRDefault="004A0E8D" w:rsidP="000D4377">
            <w:pPr>
              <w:tabs>
                <w:tab w:val="center" w:pos="4320"/>
                <w:tab w:val="right" w:pos="8640"/>
              </w:tabs>
              <w:rPr>
                <w:rFonts w:ascii="Arial" w:hAnsi="Arial"/>
                <w:b/>
              </w:rPr>
            </w:pPr>
            <w:r>
              <w:rPr>
                <w:rFonts w:ascii="Arial" w:hAnsi="Arial"/>
                <w:b/>
              </w:rPr>
              <w:t>Comment Author</w:t>
            </w:r>
          </w:p>
        </w:tc>
        <w:tc>
          <w:tcPr>
            <w:tcW w:w="7537" w:type="dxa"/>
            <w:tcBorders>
              <w:top w:val="single" w:sz="4" w:space="0" w:color="auto"/>
              <w:left w:val="single" w:sz="4" w:space="0" w:color="auto"/>
              <w:bottom w:val="single" w:sz="4" w:space="0" w:color="auto"/>
              <w:right w:val="single" w:sz="4" w:space="0" w:color="auto"/>
            </w:tcBorders>
            <w:vAlign w:val="center"/>
            <w:hideMark/>
          </w:tcPr>
          <w:p w14:paraId="4EAC3293" w14:textId="1FDC9065" w:rsidR="008061B8" w:rsidRPr="006F5051" w:rsidRDefault="004A0E8D" w:rsidP="000D4377">
            <w:pPr>
              <w:rPr>
                <w:rFonts w:ascii="Arial" w:hAnsi="Arial"/>
                <w:b/>
              </w:rPr>
            </w:pPr>
            <w:r>
              <w:rPr>
                <w:rFonts w:ascii="Arial" w:hAnsi="Arial"/>
                <w:b/>
              </w:rPr>
              <w:t>Comment Summary</w:t>
            </w:r>
          </w:p>
        </w:tc>
      </w:tr>
      <w:tr w:rsidR="008061B8" w:rsidRPr="006F5051" w14:paraId="69BDB277" w14:textId="77777777" w:rsidTr="004A0E8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BBD533B" w14:textId="22B39545" w:rsidR="008061B8" w:rsidRPr="006F5051" w:rsidRDefault="004A0E8D" w:rsidP="000D4377">
            <w:pPr>
              <w:tabs>
                <w:tab w:val="center" w:pos="4320"/>
                <w:tab w:val="right" w:pos="8640"/>
              </w:tabs>
              <w:rPr>
                <w:rFonts w:ascii="Arial" w:hAnsi="Arial"/>
              </w:rPr>
            </w:pPr>
            <w:r>
              <w:rPr>
                <w:rFonts w:ascii="Arial" w:hAnsi="Arial"/>
              </w:rPr>
              <w:t>None</w:t>
            </w:r>
          </w:p>
        </w:tc>
        <w:tc>
          <w:tcPr>
            <w:tcW w:w="7537" w:type="dxa"/>
            <w:tcBorders>
              <w:top w:val="single" w:sz="4" w:space="0" w:color="auto"/>
              <w:left w:val="single" w:sz="4" w:space="0" w:color="auto"/>
              <w:bottom w:val="single" w:sz="4" w:space="0" w:color="auto"/>
              <w:right w:val="single" w:sz="4" w:space="0" w:color="auto"/>
            </w:tcBorders>
            <w:vAlign w:val="center"/>
          </w:tcPr>
          <w:p w14:paraId="092EF6C6" w14:textId="77777777" w:rsidR="008061B8" w:rsidRPr="006F5051" w:rsidRDefault="008061B8" w:rsidP="000D4377">
            <w:pPr>
              <w:spacing w:before="120" w:after="120"/>
              <w:rPr>
                <w:rFonts w:ascii="Arial" w:hAnsi="Arial"/>
              </w:rPr>
            </w:pPr>
          </w:p>
        </w:tc>
      </w:tr>
    </w:tbl>
    <w:p w14:paraId="2D746356" w14:textId="77777777" w:rsidR="008061B8" w:rsidRDefault="008061B8" w:rsidP="008061B8">
      <w:pPr>
        <w:tabs>
          <w:tab w:val="num" w:pos="0"/>
        </w:tabs>
        <w:rPr>
          <w:rFonts w:ascii="Arial" w:hAnsi="Arial" w:cs="Arial"/>
        </w:rPr>
      </w:pPr>
    </w:p>
    <w:tbl>
      <w:tblPr>
        <w:tblW w:w="1041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17"/>
      </w:tblGrid>
      <w:tr w:rsidR="008061B8" w14:paraId="3E0D7107" w14:textId="77777777" w:rsidTr="004A0E8D">
        <w:trPr>
          <w:trHeight w:val="350"/>
        </w:trPr>
        <w:tc>
          <w:tcPr>
            <w:tcW w:w="10417" w:type="dxa"/>
            <w:tcBorders>
              <w:bottom w:val="single" w:sz="4" w:space="0" w:color="auto"/>
            </w:tcBorders>
            <w:shd w:val="clear" w:color="auto" w:fill="FFFFFF"/>
            <w:vAlign w:val="center"/>
          </w:tcPr>
          <w:p w14:paraId="6513A77E" w14:textId="77777777" w:rsidR="008061B8" w:rsidRDefault="008061B8" w:rsidP="000D4377">
            <w:pPr>
              <w:pStyle w:val="Header"/>
              <w:jc w:val="center"/>
            </w:pPr>
            <w:r>
              <w:t>Market Rules Notes</w:t>
            </w:r>
          </w:p>
        </w:tc>
      </w:tr>
    </w:tbl>
    <w:p w14:paraId="78828ABE" w14:textId="2F5FF628" w:rsidR="00602BCE" w:rsidRPr="00D56D61" w:rsidRDefault="004A0E8D" w:rsidP="00EF4925">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14D773EA" w14:textId="77777777" w:rsidR="0066370F" w:rsidRPr="001313B4" w:rsidRDefault="0066370F" w:rsidP="00BC2D06">
      <w:pPr>
        <w:rPr>
          <w:rFonts w:ascii="Arial" w:hAnsi="Arial" w:cs="Arial"/>
          <w:b/>
          <w:i/>
          <w:color w:val="FF0000"/>
          <w:sz w:val="22"/>
          <w:szCs w:val="22"/>
        </w:rPr>
      </w:pPr>
    </w:p>
    <w:p w14:paraId="7B2456CC" w14:textId="71CA61B7" w:rsidR="001C5736" w:rsidDel="00303A75" w:rsidRDefault="001C5736" w:rsidP="00D340F0">
      <w:pPr>
        <w:pStyle w:val="Heading2"/>
        <w:numPr>
          <w:ilvl w:val="0"/>
          <w:numId w:val="0"/>
        </w:numPr>
        <w:rPr>
          <w:del w:id="0" w:author="LCRA" w:date="2025-09-02T12:03:00Z" w16du:dateUtc="2025-09-02T17:03:00Z"/>
        </w:rPr>
      </w:pPr>
      <w:del w:id="1" w:author="LCRA" w:date="2025-09-02T12:03:00Z" w16du:dateUtc="2025-09-02T17:03:00Z">
        <w:r w:rsidDel="00303A75">
          <w:delText>7.5</w:delText>
        </w:r>
        <w:r w:rsidDel="00303A75">
          <w:tab/>
          <w:delText>Competitive Renewable Energy Zone Circuits and Stations</w:delText>
        </w:r>
      </w:del>
    </w:p>
    <w:p w14:paraId="3C22CD17" w14:textId="78679479" w:rsidR="001C5736" w:rsidRPr="00881BBE" w:rsidDel="00303A75" w:rsidRDefault="001C5736" w:rsidP="001C5736">
      <w:pPr>
        <w:pStyle w:val="BodyText"/>
        <w:ind w:left="720" w:hanging="720"/>
        <w:rPr>
          <w:del w:id="2" w:author="LCRA" w:date="2025-09-02T12:03:00Z" w16du:dateUtc="2025-09-02T17:03:00Z"/>
        </w:rPr>
      </w:pPr>
      <w:del w:id="3" w:author="LCRA" w:date="2025-09-02T12:03:00Z" w16du:dateUtc="2025-09-02T17:03:00Z">
        <w:r w:rsidDel="00303A75">
          <w:rPr>
            <w:iCs/>
          </w:rPr>
          <w:delText>(1)</w:delText>
        </w:r>
        <w:r w:rsidDel="00303A75">
          <w:rPr>
            <w:iCs/>
          </w:rPr>
          <w:tab/>
        </w:r>
        <w:r w:rsidRPr="009440AE" w:rsidDel="00303A75">
          <w:rPr>
            <w:iCs/>
          </w:rPr>
          <w:delText>For</w:delText>
        </w:r>
        <w:r w:rsidRPr="00881BBE" w:rsidDel="00303A75">
          <w:delText xml:space="preserve"> each new Competitive Renewable Energy Zone transmission line, listed below, an associated communications path should be established to provide a high degree of dependability, security, and immunity from interference.  Additionally this communications path should support high bandwidth (155 mb/s or greater), low latency (unidirectional delay no greater that one millisecond per 100 miles), and be engineered to meet 99.999% availability with capacity reserved for regulated utility protection, monitoring and control.  Redundant communication paths are required unless this necessitates retrofitting existing facilities.  </w:delText>
        </w:r>
        <w:r w:rsidRPr="009440AE" w:rsidDel="00303A75">
          <w:delText xml:space="preserve"> </w:delText>
        </w:r>
        <w:r w:rsidRPr="00881BBE" w:rsidDel="00303A75">
          <w:delText>Competitive Renewable Energy Zone consists of the following 345 kV circuits and associated stations:</w:delText>
        </w:r>
      </w:del>
    </w:p>
    <w:p w14:paraId="1E22C44C" w14:textId="3E26A911" w:rsidR="001C5736" w:rsidRPr="00A26A68" w:rsidDel="00303A75" w:rsidRDefault="001C5736" w:rsidP="001C5736">
      <w:pPr>
        <w:pStyle w:val="BodyText"/>
        <w:ind w:left="1440" w:hanging="720"/>
        <w:rPr>
          <w:del w:id="4" w:author="LCRA" w:date="2025-09-02T12:03:00Z" w16du:dateUtc="2025-09-02T17:03:00Z"/>
        </w:rPr>
      </w:pPr>
      <w:del w:id="5" w:author="LCRA" w:date="2025-09-02T12:03:00Z" w16du:dateUtc="2025-09-02T17:03:00Z">
        <w:r w:rsidRPr="00A26A68" w:rsidDel="00303A75">
          <w:lastRenderedPageBreak/>
          <w:delText>(</w:delText>
        </w:r>
        <w:r w:rsidDel="00303A75">
          <w:delText>a</w:delText>
        </w:r>
        <w:r w:rsidRPr="00A26A68" w:rsidDel="00303A75">
          <w:delText>)</w:delText>
        </w:r>
        <w:r w:rsidRPr="00A26A68" w:rsidDel="00303A75">
          <w:tab/>
          <w:delText>Bluff Creek to Brown double circuit;</w:delText>
        </w:r>
      </w:del>
    </w:p>
    <w:p w14:paraId="36D16264" w14:textId="41F55377" w:rsidR="001C5736" w:rsidRPr="00A26A68" w:rsidDel="00303A75" w:rsidRDefault="001C5736" w:rsidP="001C5736">
      <w:pPr>
        <w:pStyle w:val="BodyText"/>
        <w:ind w:left="1440" w:hanging="720"/>
        <w:rPr>
          <w:del w:id="6" w:author="LCRA" w:date="2025-09-02T12:03:00Z" w16du:dateUtc="2025-09-02T17:03:00Z"/>
        </w:rPr>
      </w:pPr>
      <w:del w:id="7" w:author="LCRA" w:date="2025-09-02T12:03:00Z" w16du:dateUtc="2025-09-02T17:03:00Z">
        <w:r w:rsidRPr="00A26A68" w:rsidDel="00303A75">
          <w:delText>(</w:delText>
        </w:r>
        <w:r w:rsidDel="00303A75">
          <w:delText>b</w:delText>
        </w:r>
        <w:r w:rsidRPr="00A26A68" w:rsidDel="00303A75">
          <w:delText>)</w:delText>
        </w:r>
        <w:r w:rsidRPr="00A26A68" w:rsidDel="00303A75">
          <w:tab/>
          <w:delText xml:space="preserve">Brown to </w:delText>
        </w:r>
        <w:r w:rsidDel="00303A75">
          <w:delText>Killeen</w:delText>
        </w:r>
        <w:r w:rsidRPr="00A26A68" w:rsidDel="00303A75">
          <w:delText xml:space="preserve"> double circuit;</w:delText>
        </w:r>
      </w:del>
    </w:p>
    <w:p w14:paraId="19B85472" w14:textId="66DEB38D" w:rsidR="001C5736" w:rsidRPr="00A26A68" w:rsidDel="00303A75" w:rsidRDefault="001C5736" w:rsidP="001C5736">
      <w:pPr>
        <w:pStyle w:val="BodyText"/>
        <w:ind w:left="1440" w:hanging="720"/>
        <w:rPr>
          <w:del w:id="8" w:author="LCRA" w:date="2025-09-02T12:03:00Z" w16du:dateUtc="2025-09-02T17:03:00Z"/>
        </w:rPr>
      </w:pPr>
      <w:del w:id="9" w:author="LCRA" w:date="2025-09-02T12:03:00Z" w16du:dateUtc="2025-09-02T17:03:00Z">
        <w:r w:rsidRPr="00A26A68" w:rsidDel="00303A75">
          <w:delText>(</w:delText>
        </w:r>
        <w:r w:rsidDel="00303A75">
          <w:delText>c</w:delText>
        </w:r>
        <w:r w:rsidRPr="00A26A68" w:rsidDel="00303A75">
          <w:delText>)</w:delText>
        </w:r>
        <w:r w:rsidRPr="00A26A68" w:rsidDel="00303A75">
          <w:tab/>
        </w:r>
        <w:r w:rsidDel="00303A75">
          <w:delText>Clear Crossing to Willow Creek double circuit</w:delText>
        </w:r>
        <w:r w:rsidRPr="00A26A68" w:rsidDel="00303A75">
          <w:delText>;</w:delText>
        </w:r>
      </w:del>
    </w:p>
    <w:p w14:paraId="4F8C6325" w14:textId="3061C706" w:rsidR="001C5736" w:rsidRPr="00A26A68" w:rsidDel="00303A75" w:rsidRDefault="001C5736" w:rsidP="001C5736">
      <w:pPr>
        <w:pStyle w:val="BodyText"/>
        <w:ind w:left="1440" w:hanging="720"/>
        <w:rPr>
          <w:del w:id="10" w:author="LCRA" w:date="2025-09-02T12:03:00Z" w16du:dateUtc="2025-09-02T17:03:00Z"/>
        </w:rPr>
      </w:pPr>
      <w:del w:id="11" w:author="LCRA" w:date="2025-09-02T12:03:00Z" w16du:dateUtc="2025-09-02T17:03:00Z">
        <w:r w:rsidRPr="00A26A68" w:rsidDel="00303A75">
          <w:delText>(</w:delText>
        </w:r>
        <w:r w:rsidDel="00303A75">
          <w:delText>d</w:delText>
        </w:r>
        <w:r w:rsidRPr="00A26A68" w:rsidDel="00303A75">
          <w:delText>)</w:delText>
        </w:r>
        <w:r w:rsidRPr="00A26A68" w:rsidDel="00303A75">
          <w:tab/>
          <w:delText>Killeen to Salado add second circuit;</w:delText>
        </w:r>
      </w:del>
    </w:p>
    <w:p w14:paraId="57C45217" w14:textId="1B2431A4" w:rsidR="001C5736" w:rsidRPr="00A26A68" w:rsidDel="00303A75" w:rsidRDefault="001C5736" w:rsidP="001C5736">
      <w:pPr>
        <w:pStyle w:val="BodyText"/>
        <w:ind w:left="1440" w:hanging="720"/>
        <w:rPr>
          <w:del w:id="12" w:author="LCRA" w:date="2025-09-02T12:03:00Z" w16du:dateUtc="2025-09-02T17:03:00Z"/>
        </w:rPr>
      </w:pPr>
      <w:del w:id="13" w:author="LCRA" w:date="2025-09-02T12:03:00Z" w16du:dateUtc="2025-09-02T17:03:00Z">
        <w:r w:rsidRPr="00A26A68" w:rsidDel="00303A75">
          <w:delText>(</w:delText>
        </w:r>
        <w:r w:rsidDel="00303A75">
          <w:delText>e</w:delText>
        </w:r>
        <w:r w:rsidRPr="00A26A68" w:rsidDel="00303A75">
          <w:delText>)</w:delText>
        </w:r>
        <w:r w:rsidRPr="00A26A68" w:rsidDel="00303A75">
          <w:tab/>
          <w:delText>Scurry County South Switching Station to West Shackelford double circuit;</w:delText>
        </w:r>
      </w:del>
    </w:p>
    <w:p w14:paraId="218E196B" w14:textId="4B38950B" w:rsidR="001C5736" w:rsidRPr="00A26A68" w:rsidDel="00303A75" w:rsidRDefault="001C5736" w:rsidP="001C5736">
      <w:pPr>
        <w:pStyle w:val="BodyText"/>
        <w:ind w:left="1440" w:hanging="720"/>
        <w:rPr>
          <w:del w:id="14" w:author="LCRA" w:date="2025-09-02T12:03:00Z" w16du:dateUtc="2025-09-02T17:03:00Z"/>
        </w:rPr>
      </w:pPr>
      <w:del w:id="15" w:author="LCRA" w:date="2025-09-02T12:03:00Z" w16du:dateUtc="2025-09-02T17:03:00Z">
        <w:r w:rsidRPr="00A26A68" w:rsidDel="00303A75">
          <w:delText>(</w:delText>
        </w:r>
        <w:r w:rsidDel="00303A75">
          <w:delText>f</w:delText>
        </w:r>
        <w:r w:rsidRPr="00A26A68" w:rsidDel="00303A75">
          <w:delText>)</w:delText>
        </w:r>
        <w:r w:rsidRPr="00A26A68" w:rsidDel="00303A75">
          <w:tab/>
          <w:delText>Scurry County South Switching Station to Tonkawas double circuit;</w:delText>
        </w:r>
      </w:del>
    </w:p>
    <w:p w14:paraId="6371E846" w14:textId="3B75ADB4" w:rsidR="001C5736" w:rsidRPr="00A26A68" w:rsidDel="00303A75" w:rsidRDefault="001C5736" w:rsidP="001C5736">
      <w:pPr>
        <w:pStyle w:val="BodyText"/>
        <w:ind w:left="1440" w:hanging="720"/>
        <w:rPr>
          <w:del w:id="16" w:author="LCRA" w:date="2025-09-02T12:03:00Z" w16du:dateUtc="2025-09-02T17:03:00Z"/>
        </w:rPr>
      </w:pPr>
      <w:del w:id="17" w:author="LCRA" w:date="2025-09-02T12:03:00Z" w16du:dateUtc="2025-09-02T17:03:00Z">
        <w:r w:rsidRPr="00A26A68" w:rsidDel="00303A75">
          <w:delText>(</w:delText>
        </w:r>
        <w:r w:rsidDel="00303A75">
          <w:delText>g</w:delText>
        </w:r>
        <w:r w:rsidRPr="00A26A68" w:rsidDel="00303A75">
          <w:delText>)</w:delText>
        </w:r>
        <w:r w:rsidRPr="00A26A68" w:rsidDel="00303A75">
          <w:tab/>
          <w:delText>Scurry County South Switching Station to Long Draw Station double circuit;</w:delText>
        </w:r>
      </w:del>
    </w:p>
    <w:p w14:paraId="23E8AD6F" w14:textId="5EFF0F36" w:rsidR="001C5736" w:rsidRPr="00A26A68" w:rsidDel="00303A75" w:rsidRDefault="001C5736" w:rsidP="001C5736">
      <w:pPr>
        <w:pStyle w:val="BodyText"/>
        <w:ind w:left="1440" w:hanging="720"/>
        <w:rPr>
          <w:del w:id="18" w:author="LCRA" w:date="2025-09-02T12:03:00Z" w16du:dateUtc="2025-09-02T17:03:00Z"/>
        </w:rPr>
      </w:pPr>
      <w:del w:id="19" w:author="LCRA" w:date="2025-09-02T12:03:00Z" w16du:dateUtc="2025-09-02T17:03:00Z">
        <w:r w:rsidRPr="00A26A68" w:rsidDel="00303A75">
          <w:delText>(</w:delText>
        </w:r>
        <w:r w:rsidDel="00303A75">
          <w:delText>h</w:delText>
        </w:r>
        <w:r w:rsidRPr="00A26A68" w:rsidDel="00303A75">
          <w:delText>)</w:delText>
        </w:r>
        <w:r w:rsidRPr="00A26A68" w:rsidDel="00303A75">
          <w:tab/>
          <w:delText>Dermott Switching Station to Scurry County South Switching Station double circuit;</w:delText>
        </w:r>
      </w:del>
    </w:p>
    <w:p w14:paraId="3052334C" w14:textId="251A15C9" w:rsidR="001C5736" w:rsidRPr="00A26A68" w:rsidDel="00303A75" w:rsidRDefault="001C5736" w:rsidP="001C5736">
      <w:pPr>
        <w:pStyle w:val="BodyText"/>
        <w:ind w:left="1440" w:hanging="720"/>
        <w:rPr>
          <w:del w:id="20" w:author="LCRA" w:date="2025-09-02T12:03:00Z" w16du:dateUtc="2025-09-02T17:03:00Z"/>
        </w:rPr>
      </w:pPr>
      <w:del w:id="21" w:author="LCRA" w:date="2025-09-02T12:03:00Z" w16du:dateUtc="2025-09-02T17:03:00Z">
        <w:r w:rsidRPr="00A26A68" w:rsidDel="00303A75">
          <w:delText>(</w:delText>
        </w:r>
        <w:r w:rsidDel="00303A75">
          <w:delText>i</w:delText>
        </w:r>
        <w:r w:rsidRPr="00A26A68" w:rsidDel="00303A75">
          <w:delText>)</w:delText>
        </w:r>
        <w:r w:rsidRPr="00A26A68" w:rsidDel="00303A75">
          <w:tab/>
          <w:delText>Dermott Switching Station to Willow Creek double circuit;</w:delText>
        </w:r>
      </w:del>
    </w:p>
    <w:p w14:paraId="5C86B862" w14:textId="2244F1CA" w:rsidR="001C5736" w:rsidRPr="00A26A68" w:rsidDel="00303A75" w:rsidRDefault="001C5736" w:rsidP="001C5736">
      <w:pPr>
        <w:pStyle w:val="BodyText"/>
        <w:ind w:left="1440" w:hanging="720"/>
        <w:rPr>
          <w:del w:id="22" w:author="LCRA" w:date="2025-09-02T12:03:00Z" w16du:dateUtc="2025-09-02T17:03:00Z"/>
        </w:rPr>
      </w:pPr>
      <w:del w:id="23" w:author="LCRA" w:date="2025-09-02T12:03:00Z" w16du:dateUtc="2025-09-02T17:03:00Z">
        <w:r w:rsidRPr="00A26A68" w:rsidDel="00303A75">
          <w:delText>(</w:delText>
        </w:r>
        <w:r w:rsidDel="00303A75">
          <w:delText>j</w:delText>
        </w:r>
        <w:r w:rsidRPr="00A26A68" w:rsidDel="00303A75">
          <w:delText>)</w:delText>
        </w:r>
        <w:r w:rsidRPr="00A26A68" w:rsidDel="00303A75">
          <w:tab/>
          <w:delText>Central Bluff to Bluff Creek double circuit;</w:delText>
        </w:r>
      </w:del>
    </w:p>
    <w:p w14:paraId="375C7646" w14:textId="3C3DD4F0" w:rsidR="001C5736" w:rsidRPr="00A26A68" w:rsidDel="00303A75" w:rsidRDefault="001C5736" w:rsidP="001C5736">
      <w:pPr>
        <w:pStyle w:val="BodyText"/>
        <w:ind w:left="1440" w:hanging="720"/>
        <w:rPr>
          <w:del w:id="24" w:author="LCRA" w:date="2025-09-02T12:03:00Z" w16du:dateUtc="2025-09-02T17:03:00Z"/>
        </w:rPr>
      </w:pPr>
      <w:del w:id="25" w:author="LCRA" w:date="2025-09-02T12:03:00Z" w16du:dateUtc="2025-09-02T17:03:00Z">
        <w:r w:rsidRPr="00A26A68" w:rsidDel="00303A75">
          <w:delText>(</w:delText>
        </w:r>
        <w:r w:rsidDel="00303A75">
          <w:delText>k</w:delText>
        </w:r>
        <w:r w:rsidRPr="00A26A68" w:rsidDel="00303A75">
          <w:delText>)</w:delText>
        </w:r>
        <w:r w:rsidRPr="00A26A68" w:rsidDel="00303A75">
          <w:tab/>
          <w:delText>West Shackelford to Navarro/Sam Switch double circuit;</w:delText>
        </w:r>
      </w:del>
    </w:p>
    <w:p w14:paraId="713219C4" w14:textId="29537CBD" w:rsidR="001C5736" w:rsidRPr="00A26A68" w:rsidDel="00303A75" w:rsidRDefault="001C5736" w:rsidP="001C5736">
      <w:pPr>
        <w:pStyle w:val="BodyText"/>
        <w:ind w:left="1440" w:hanging="720"/>
        <w:rPr>
          <w:del w:id="26" w:author="LCRA" w:date="2025-09-02T12:03:00Z" w16du:dateUtc="2025-09-02T17:03:00Z"/>
        </w:rPr>
      </w:pPr>
      <w:del w:id="27" w:author="LCRA" w:date="2025-09-02T12:03:00Z" w16du:dateUtc="2025-09-02T17:03:00Z">
        <w:r w:rsidRPr="00A26A68" w:rsidDel="00303A75">
          <w:delText>(</w:delText>
        </w:r>
        <w:r w:rsidDel="00303A75">
          <w:delText>l</w:delText>
        </w:r>
        <w:r w:rsidRPr="00A26A68" w:rsidDel="00303A75">
          <w:delText>)</w:delText>
        </w:r>
        <w:r w:rsidRPr="00A26A68" w:rsidDel="00303A75">
          <w:tab/>
          <w:delText>Sand Bluff Station to Divide double circuit capable;</w:delText>
        </w:r>
      </w:del>
    </w:p>
    <w:p w14:paraId="2A137934" w14:textId="7BFE6834" w:rsidR="001C5736" w:rsidRPr="00A26A68" w:rsidDel="00303A75" w:rsidRDefault="001C5736" w:rsidP="001C5736">
      <w:pPr>
        <w:pStyle w:val="BodyText"/>
        <w:ind w:left="1440" w:hanging="720"/>
        <w:rPr>
          <w:del w:id="28" w:author="LCRA" w:date="2025-09-02T12:03:00Z" w16du:dateUtc="2025-09-02T17:03:00Z"/>
        </w:rPr>
      </w:pPr>
      <w:del w:id="29" w:author="LCRA" w:date="2025-09-02T12:03:00Z" w16du:dateUtc="2025-09-02T17:03:00Z">
        <w:r w:rsidRPr="00A26A68" w:rsidDel="00303A75">
          <w:delText>(</w:delText>
        </w:r>
        <w:r w:rsidDel="00303A75">
          <w:delText>m</w:delText>
        </w:r>
        <w:r w:rsidRPr="00A26A68" w:rsidDel="00303A75">
          <w:delText>)</w:delText>
        </w:r>
        <w:r w:rsidRPr="00A26A68" w:rsidDel="00303A75">
          <w:tab/>
          <w:delText>Bearkat Station to Sand Bluff station double circuit capable;</w:delText>
        </w:r>
      </w:del>
    </w:p>
    <w:p w14:paraId="481D8340" w14:textId="06D62CF6" w:rsidR="001C5736" w:rsidRPr="00A26A68" w:rsidDel="00303A75" w:rsidRDefault="001C5736" w:rsidP="001C5736">
      <w:pPr>
        <w:pStyle w:val="BodyText"/>
        <w:ind w:left="1440" w:hanging="720"/>
        <w:rPr>
          <w:del w:id="30" w:author="LCRA" w:date="2025-09-02T12:03:00Z" w16du:dateUtc="2025-09-02T17:03:00Z"/>
        </w:rPr>
      </w:pPr>
      <w:del w:id="31" w:author="LCRA" w:date="2025-09-02T12:03:00Z" w16du:dateUtc="2025-09-02T17:03:00Z">
        <w:r w:rsidRPr="00A26A68" w:rsidDel="00303A75">
          <w:delText>(</w:delText>
        </w:r>
        <w:r w:rsidDel="00303A75">
          <w:delText>n</w:delText>
        </w:r>
        <w:r w:rsidRPr="00A26A68" w:rsidDel="00303A75">
          <w:delText>)</w:delText>
        </w:r>
        <w:r w:rsidRPr="00A26A68" w:rsidDel="00303A75">
          <w:tab/>
        </w:r>
        <w:r w:rsidDel="00303A75">
          <w:delText>Riley to Tesla double circuit</w:delText>
        </w:r>
        <w:r w:rsidRPr="00A26A68" w:rsidDel="00303A75">
          <w:delText>;</w:delText>
        </w:r>
      </w:del>
    </w:p>
    <w:p w14:paraId="2F411368" w14:textId="1E5BAD2F" w:rsidR="001C5736" w:rsidRPr="00A26A68" w:rsidDel="00303A75" w:rsidRDefault="001C5736" w:rsidP="001C5736">
      <w:pPr>
        <w:pStyle w:val="BodyText"/>
        <w:ind w:left="1440" w:hanging="720"/>
        <w:rPr>
          <w:del w:id="32" w:author="LCRA" w:date="2025-09-02T12:03:00Z" w16du:dateUtc="2025-09-02T17:03:00Z"/>
        </w:rPr>
      </w:pPr>
      <w:del w:id="33" w:author="LCRA" w:date="2025-09-02T12:03:00Z" w16du:dateUtc="2025-09-02T17:03:00Z">
        <w:r w:rsidRPr="00A26A68" w:rsidDel="00303A75">
          <w:delText>(</w:delText>
        </w:r>
        <w:r w:rsidDel="00303A75">
          <w:delText>o</w:delText>
        </w:r>
        <w:r w:rsidRPr="00A26A68" w:rsidDel="00303A75">
          <w:delText>)</w:delText>
        </w:r>
        <w:r w:rsidRPr="00A26A68" w:rsidDel="00303A75">
          <w:tab/>
        </w:r>
        <w:r w:rsidDel="00303A75">
          <w:delText>Tesla to Edith Clarke double circuit</w:delText>
        </w:r>
        <w:r w:rsidRPr="00A26A68" w:rsidDel="00303A75">
          <w:delText>;</w:delText>
        </w:r>
      </w:del>
    </w:p>
    <w:p w14:paraId="6E92387F" w14:textId="4A31EA83" w:rsidR="001C5736" w:rsidRPr="00A26A68" w:rsidDel="00303A75" w:rsidRDefault="001C5736" w:rsidP="001C5736">
      <w:pPr>
        <w:pStyle w:val="BodyText"/>
        <w:ind w:left="1440" w:hanging="720"/>
        <w:rPr>
          <w:del w:id="34" w:author="LCRA" w:date="2025-09-02T12:03:00Z" w16du:dateUtc="2025-09-02T17:03:00Z"/>
        </w:rPr>
      </w:pPr>
      <w:del w:id="35" w:author="LCRA" w:date="2025-09-02T12:03:00Z" w16du:dateUtc="2025-09-02T17:03:00Z">
        <w:r w:rsidRPr="00A26A68" w:rsidDel="00303A75">
          <w:delText>(</w:delText>
        </w:r>
        <w:r w:rsidDel="00303A75">
          <w:delText>p</w:delText>
        </w:r>
        <w:r w:rsidRPr="00A26A68" w:rsidDel="00303A75">
          <w:delText>)</w:delText>
        </w:r>
        <w:r w:rsidRPr="00A26A68" w:rsidDel="00303A75">
          <w:tab/>
          <w:delText>North McCamey to Odessa double circuit capable;</w:delText>
        </w:r>
      </w:del>
    </w:p>
    <w:p w14:paraId="7A8E576B" w14:textId="4035F3F3" w:rsidR="001C5736" w:rsidRPr="00A26A68" w:rsidDel="00303A75" w:rsidRDefault="001C5736" w:rsidP="001C5736">
      <w:pPr>
        <w:pStyle w:val="BodyText"/>
        <w:ind w:left="1440" w:hanging="720"/>
        <w:rPr>
          <w:del w:id="36" w:author="LCRA" w:date="2025-09-02T12:03:00Z" w16du:dateUtc="2025-09-02T17:03:00Z"/>
        </w:rPr>
      </w:pPr>
      <w:del w:id="37" w:author="LCRA" w:date="2025-09-02T12:03:00Z" w16du:dateUtc="2025-09-02T17:03:00Z">
        <w:r w:rsidRPr="00A26A68" w:rsidDel="00303A75">
          <w:delText>(</w:delText>
        </w:r>
        <w:r w:rsidDel="00303A75">
          <w:delText>q</w:delText>
        </w:r>
        <w:r w:rsidRPr="00A26A68" w:rsidDel="00303A75">
          <w:delText>)</w:delText>
        </w:r>
        <w:r w:rsidRPr="00A26A68" w:rsidDel="00303A75">
          <w:tab/>
          <w:delText>Bakersfield to North McCamey double circuit capable;</w:delText>
        </w:r>
      </w:del>
    </w:p>
    <w:p w14:paraId="41BCAAAB" w14:textId="6A2D7DE3" w:rsidR="001C5736" w:rsidRPr="00A26A68" w:rsidDel="00303A75" w:rsidRDefault="001C5736" w:rsidP="001C5736">
      <w:pPr>
        <w:pStyle w:val="BodyText"/>
        <w:ind w:left="1440" w:hanging="720"/>
        <w:rPr>
          <w:del w:id="38" w:author="LCRA" w:date="2025-09-02T12:03:00Z" w16du:dateUtc="2025-09-02T17:03:00Z"/>
        </w:rPr>
      </w:pPr>
      <w:del w:id="39" w:author="LCRA" w:date="2025-09-02T12:03:00Z" w16du:dateUtc="2025-09-02T17:03:00Z">
        <w:r w:rsidRPr="00A26A68" w:rsidDel="00303A75">
          <w:delText>(</w:delText>
        </w:r>
        <w:r w:rsidDel="00303A75">
          <w:delText>r</w:delText>
        </w:r>
        <w:r w:rsidRPr="00A26A68" w:rsidDel="00303A75">
          <w:delText>)</w:delText>
        </w:r>
        <w:r w:rsidRPr="00A26A68" w:rsidDel="00303A75">
          <w:tab/>
          <w:delText>Bakersfield to Big Hill double circuit capable;</w:delText>
        </w:r>
      </w:del>
    </w:p>
    <w:p w14:paraId="7DEC3344" w14:textId="04538B5F" w:rsidR="001C5736" w:rsidRPr="00A26A68" w:rsidDel="00303A75" w:rsidRDefault="001C5736" w:rsidP="001C5736">
      <w:pPr>
        <w:pStyle w:val="BodyText"/>
        <w:ind w:left="1440" w:hanging="720"/>
        <w:rPr>
          <w:del w:id="40" w:author="LCRA" w:date="2025-09-02T12:03:00Z" w16du:dateUtc="2025-09-02T17:03:00Z"/>
        </w:rPr>
      </w:pPr>
      <w:del w:id="41" w:author="LCRA" w:date="2025-09-02T12:03:00Z" w16du:dateUtc="2025-09-02T17:03:00Z">
        <w:r w:rsidRPr="00A26A68" w:rsidDel="00303A75">
          <w:delText>(</w:delText>
        </w:r>
        <w:r w:rsidDel="00303A75">
          <w:delText>s</w:delText>
        </w:r>
        <w:r w:rsidRPr="00A26A68" w:rsidDel="00303A75">
          <w:delText>)</w:delText>
        </w:r>
        <w:r w:rsidRPr="00A26A68" w:rsidDel="00303A75">
          <w:tab/>
          <w:delText>Big Hill to Kendall double circuit capable;</w:delText>
        </w:r>
      </w:del>
    </w:p>
    <w:p w14:paraId="6977AD0A" w14:textId="3B6F2A2B" w:rsidR="001C5736" w:rsidRPr="00A26A68" w:rsidDel="00303A75" w:rsidRDefault="001C5736" w:rsidP="001C5736">
      <w:pPr>
        <w:pStyle w:val="BodyText"/>
        <w:ind w:left="1440" w:hanging="720"/>
        <w:rPr>
          <w:del w:id="42" w:author="LCRA" w:date="2025-09-02T12:03:00Z" w16du:dateUtc="2025-09-02T17:03:00Z"/>
        </w:rPr>
      </w:pPr>
      <w:del w:id="43" w:author="LCRA" w:date="2025-09-02T12:03:00Z" w16du:dateUtc="2025-09-02T17:03:00Z">
        <w:r w:rsidRPr="00A26A68" w:rsidDel="00303A75">
          <w:delText>(</w:delText>
        </w:r>
        <w:r w:rsidDel="00303A75">
          <w:delText>t</w:delText>
        </w:r>
        <w:r w:rsidRPr="00A26A68" w:rsidDel="00303A75">
          <w:delText>)</w:delText>
        </w:r>
        <w:r w:rsidRPr="00A26A68" w:rsidDel="00303A75">
          <w:tab/>
          <w:delText>Big Hill to Twin Butte double circuit capable;</w:delText>
        </w:r>
      </w:del>
    </w:p>
    <w:p w14:paraId="2F3643DB" w14:textId="44DD7DAE" w:rsidR="001C5736" w:rsidRPr="00A26A68" w:rsidDel="00303A75" w:rsidRDefault="001C5736" w:rsidP="001C5736">
      <w:pPr>
        <w:pStyle w:val="BodyText"/>
        <w:ind w:left="1440" w:hanging="720"/>
        <w:rPr>
          <w:del w:id="44" w:author="LCRA" w:date="2025-09-02T12:03:00Z" w16du:dateUtc="2025-09-02T17:03:00Z"/>
        </w:rPr>
      </w:pPr>
      <w:del w:id="45" w:author="LCRA" w:date="2025-09-02T12:03:00Z" w16du:dateUtc="2025-09-02T17:03:00Z">
        <w:r w:rsidRPr="00A26A68" w:rsidDel="00303A75">
          <w:delText>(</w:delText>
        </w:r>
        <w:r w:rsidDel="00303A75">
          <w:delText>u</w:delText>
        </w:r>
        <w:r w:rsidRPr="00A26A68" w:rsidDel="00303A75">
          <w:delText>)</w:delText>
        </w:r>
        <w:r w:rsidRPr="00A26A68" w:rsidDel="00303A75">
          <w:tab/>
          <w:delText>Riley to Edith Clarke double circuit;</w:delText>
        </w:r>
      </w:del>
    </w:p>
    <w:p w14:paraId="4FD5FFA0" w14:textId="65ADE901" w:rsidR="001C5736" w:rsidRPr="00A26A68" w:rsidDel="00303A75" w:rsidRDefault="001C5736" w:rsidP="001C5736">
      <w:pPr>
        <w:pStyle w:val="BodyText"/>
        <w:ind w:left="1440" w:hanging="720"/>
        <w:rPr>
          <w:del w:id="46" w:author="LCRA" w:date="2025-09-02T12:03:00Z" w16du:dateUtc="2025-09-02T17:03:00Z"/>
        </w:rPr>
      </w:pPr>
      <w:del w:id="47" w:author="LCRA" w:date="2025-09-02T12:03:00Z" w16du:dateUtc="2025-09-02T17:03:00Z">
        <w:r w:rsidRPr="00A26A68" w:rsidDel="00303A75">
          <w:delText>(</w:delText>
        </w:r>
        <w:r w:rsidDel="00303A75">
          <w:delText>v</w:delText>
        </w:r>
        <w:r w:rsidRPr="00A26A68" w:rsidDel="00303A75">
          <w:delText>)</w:delText>
        </w:r>
        <w:r w:rsidDel="00303A75">
          <w:tab/>
          <w:delText>Ogallala</w:delText>
        </w:r>
        <w:r w:rsidRPr="00A26A68" w:rsidDel="00303A75">
          <w:delText xml:space="preserve"> to </w:delText>
        </w:r>
        <w:r w:rsidDel="00303A75">
          <w:delText>Windmill</w:delText>
        </w:r>
        <w:r w:rsidRPr="00A26A68" w:rsidDel="00303A75">
          <w:delText xml:space="preserve"> double circuit capable;</w:delText>
        </w:r>
      </w:del>
    </w:p>
    <w:p w14:paraId="5FBC7983" w14:textId="35990509" w:rsidR="001C5736" w:rsidRPr="00A26A68" w:rsidDel="00303A75" w:rsidRDefault="001C5736" w:rsidP="001C5736">
      <w:pPr>
        <w:pStyle w:val="BodyText"/>
        <w:ind w:left="1440" w:hanging="720"/>
        <w:rPr>
          <w:del w:id="48" w:author="LCRA" w:date="2025-09-02T12:03:00Z" w16du:dateUtc="2025-09-02T17:03:00Z"/>
        </w:rPr>
      </w:pPr>
      <w:del w:id="49" w:author="LCRA" w:date="2025-09-02T12:03:00Z" w16du:dateUtc="2025-09-02T17:03:00Z">
        <w:r w:rsidRPr="00A26A68" w:rsidDel="00303A75">
          <w:delText>(</w:delText>
        </w:r>
        <w:r w:rsidDel="00303A75">
          <w:delText>w</w:delText>
        </w:r>
        <w:r w:rsidRPr="00A26A68" w:rsidDel="00303A75">
          <w:delText>)</w:delText>
        </w:r>
        <w:r w:rsidRPr="00A26A68" w:rsidDel="00303A75">
          <w:tab/>
        </w:r>
        <w:r w:rsidDel="00303A75">
          <w:delText>Ogallala</w:delText>
        </w:r>
        <w:r w:rsidRPr="00A26A68" w:rsidDel="00303A75">
          <w:delText xml:space="preserve"> to </w:delText>
        </w:r>
        <w:r w:rsidDel="00303A75">
          <w:delText>Tule Canyon</w:delText>
        </w:r>
        <w:r w:rsidRPr="00A26A68" w:rsidDel="00303A75">
          <w:delText xml:space="preserve"> double circuit capable;</w:delText>
        </w:r>
      </w:del>
    </w:p>
    <w:p w14:paraId="5C8E6F01" w14:textId="08255EFB" w:rsidR="001C5736" w:rsidRPr="00A26A68" w:rsidDel="00303A75" w:rsidRDefault="001C5736" w:rsidP="001C5736">
      <w:pPr>
        <w:pStyle w:val="BodyText"/>
        <w:ind w:left="1440" w:hanging="720"/>
        <w:rPr>
          <w:del w:id="50" w:author="LCRA" w:date="2025-09-02T12:03:00Z" w16du:dateUtc="2025-09-02T17:03:00Z"/>
        </w:rPr>
      </w:pPr>
      <w:del w:id="51" w:author="LCRA" w:date="2025-09-02T12:03:00Z" w16du:dateUtc="2025-09-02T17:03:00Z">
        <w:r w:rsidRPr="00A26A68" w:rsidDel="00303A75">
          <w:delText>(x)</w:delText>
        </w:r>
        <w:r w:rsidRPr="00A26A68" w:rsidDel="00303A75">
          <w:tab/>
        </w:r>
        <w:r w:rsidDel="00303A75">
          <w:delText>Windmill</w:delText>
        </w:r>
        <w:r w:rsidRPr="00A26A68" w:rsidDel="00303A75">
          <w:delText xml:space="preserve"> to </w:delText>
        </w:r>
        <w:r w:rsidDel="00303A75">
          <w:delText>Alibates</w:delText>
        </w:r>
        <w:r w:rsidRPr="00A26A68" w:rsidDel="00303A75">
          <w:delText xml:space="preserve"> double circuit capable;</w:delText>
        </w:r>
      </w:del>
    </w:p>
    <w:p w14:paraId="5F456017" w14:textId="09FA4717" w:rsidR="001C5736" w:rsidRPr="00A26A68" w:rsidDel="00303A75" w:rsidRDefault="001C5736" w:rsidP="001C5736">
      <w:pPr>
        <w:pStyle w:val="BodyText"/>
        <w:ind w:left="1440" w:hanging="720"/>
        <w:rPr>
          <w:del w:id="52" w:author="LCRA" w:date="2025-09-02T12:03:00Z" w16du:dateUtc="2025-09-02T17:03:00Z"/>
        </w:rPr>
      </w:pPr>
      <w:del w:id="53" w:author="LCRA" w:date="2025-09-02T12:03:00Z" w16du:dateUtc="2025-09-02T17:03:00Z">
        <w:r w:rsidRPr="00A26A68" w:rsidDel="00303A75">
          <w:delText>(</w:delText>
        </w:r>
        <w:r w:rsidDel="00303A75">
          <w:delText>y</w:delText>
        </w:r>
        <w:r w:rsidRPr="00A26A68" w:rsidDel="00303A75">
          <w:delText>)</w:delText>
        </w:r>
        <w:r w:rsidDel="00303A75">
          <w:tab/>
          <w:delText>Tule Canyon</w:delText>
        </w:r>
        <w:r w:rsidRPr="00A26A68" w:rsidDel="00303A75">
          <w:delText xml:space="preserve"> to Cottonwood Station double circuit;</w:delText>
        </w:r>
      </w:del>
    </w:p>
    <w:p w14:paraId="03842D53" w14:textId="6EACD088" w:rsidR="001C5736" w:rsidRPr="00A26A68" w:rsidDel="00303A75" w:rsidRDefault="001C5736" w:rsidP="001C5736">
      <w:pPr>
        <w:pStyle w:val="BodyText"/>
        <w:ind w:left="1440" w:hanging="720"/>
        <w:rPr>
          <w:del w:id="54" w:author="LCRA" w:date="2025-09-02T12:03:00Z" w16du:dateUtc="2025-09-02T17:03:00Z"/>
        </w:rPr>
      </w:pPr>
      <w:del w:id="55" w:author="LCRA" w:date="2025-09-02T12:03:00Z" w16du:dateUtc="2025-09-02T17:03:00Z">
        <w:r w:rsidRPr="00A26A68" w:rsidDel="00303A75">
          <w:lastRenderedPageBreak/>
          <w:delText>(</w:delText>
        </w:r>
        <w:r w:rsidDel="00303A75">
          <w:delText>z</w:delText>
        </w:r>
        <w:r w:rsidRPr="00A26A68" w:rsidDel="00303A75">
          <w:delText>)</w:delText>
        </w:r>
        <w:r w:rsidRPr="00A26A68" w:rsidDel="00303A75">
          <w:tab/>
        </w:r>
        <w:r w:rsidDel="00303A75">
          <w:delText>Tule Canyon</w:delText>
        </w:r>
        <w:r w:rsidRPr="00A26A68" w:rsidDel="00303A75">
          <w:delText xml:space="preserve"> to </w:delText>
        </w:r>
        <w:r w:rsidDel="00303A75">
          <w:delText>Cross to Tesla</w:delText>
        </w:r>
        <w:r w:rsidRPr="00A26A68" w:rsidDel="00303A75">
          <w:delText xml:space="preserve"> double circuit;</w:delText>
        </w:r>
      </w:del>
    </w:p>
    <w:p w14:paraId="00CB69E6" w14:textId="0B3AE089" w:rsidR="001C5736" w:rsidRPr="00A26A68" w:rsidDel="00303A75" w:rsidRDefault="001C5736" w:rsidP="001C5736">
      <w:pPr>
        <w:pStyle w:val="BodyText"/>
        <w:ind w:left="1440" w:hanging="720"/>
        <w:rPr>
          <w:del w:id="56" w:author="LCRA" w:date="2025-09-02T12:03:00Z" w16du:dateUtc="2025-09-02T17:03:00Z"/>
        </w:rPr>
      </w:pPr>
      <w:del w:id="57" w:author="LCRA" w:date="2025-09-02T12:03:00Z" w16du:dateUtc="2025-09-02T17:03:00Z">
        <w:r w:rsidRPr="00A26A68" w:rsidDel="00303A75">
          <w:delText>(</w:delText>
        </w:r>
        <w:r w:rsidDel="00303A75">
          <w:delText>aa</w:delText>
        </w:r>
        <w:r w:rsidRPr="00A26A68" w:rsidDel="00303A75">
          <w:delText>)</w:delText>
        </w:r>
        <w:r w:rsidDel="00303A75">
          <w:tab/>
        </w:r>
        <w:r w:rsidRPr="00A26A68" w:rsidDel="00303A75">
          <w:delText>Cottonwood Station to Dermott Switching Station double circuit;</w:delText>
        </w:r>
      </w:del>
    </w:p>
    <w:p w14:paraId="16AA5E7F" w14:textId="6F43E3F7" w:rsidR="001C5736" w:rsidRPr="00A26A68" w:rsidDel="00303A75" w:rsidRDefault="001C5736" w:rsidP="001C5736">
      <w:pPr>
        <w:pStyle w:val="BodyText"/>
        <w:ind w:left="1440" w:hanging="720"/>
        <w:rPr>
          <w:del w:id="58" w:author="LCRA" w:date="2025-09-02T12:03:00Z" w16du:dateUtc="2025-09-02T17:03:00Z"/>
        </w:rPr>
      </w:pPr>
      <w:del w:id="59" w:author="LCRA" w:date="2025-09-02T12:03:00Z" w16du:dateUtc="2025-09-02T17:03:00Z">
        <w:r w:rsidRPr="00A26A68" w:rsidDel="00303A75">
          <w:delText>(</w:delText>
        </w:r>
        <w:r w:rsidDel="00303A75">
          <w:delText>bb</w:delText>
        </w:r>
        <w:r w:rsidRPr="00A26A68" w:rsidDel="00303A75">
          <w:delText>)</w:delText>
        </w:r>
        <w:r w:rsidDel="00303A75">
          <w:tab/>
        </w:r>
        <w:r w:rsidRPr="00A26A68" w:rsidDel="00303A75">
          <w:delText>Cottonwood Station to Edith Clarke double circuit;</w:delText>
        </w:r>
      </w:del>
    </w:p>
    <w:p w14:paraId="20F7DB9F" w14:textId="3F27DFCB" w:rsidR="001C5736" w:rsidRPr="00A26A68" w:rsidDel="00303A75" w:rsidRDefault="001C5736" w:rsidP="001C5736">
      <w:pPr>
        <w:pStyle w:val="BodyText"/>
        <w:ind w:left="1440" w:hanging="720"/>
        <w:rPr>
          <w:del w:id="60" w:author="LCRA" w:date="2025-09-02T12:03:00Z" w16du:dateUtc="2025-09-02T17:03:00Z"/>
        </w:rPr>
      </w:pPr>
      <w:del w:id="61" w:author="LCRA" w:date="2025-09-02T12:03:00Z" w16du:dateUtc="2025-09-02T17:03:00Z">
        <w:r w:rsidRPr="00A26A68" w:rsidDel="00303A75">
          <w:delText>(</w:delText>
        </w:r>
        <w:r w:rsidDel="00303A75">
          <w:delText>cc</w:delText>
        </w:r>
        <w:r w:rsidRPr="00A26A68" w:rsidDel="00303A75">
          <w:delText>)</w:delText>
        </w:r>
        <w:r w:rsidRPr="00A26A68" w:rsidDel="00303A75">
          <w:tab/>
        </w:r>
        <w:r w:rsidDel="00303A75">
          <w:delText>Alibates</w:delText>
        </w:r>
        <w:r w:rsidRPr="00A26A68" w:rsidDel="00303A75">
          <w:delText xml:space="preserve"> to </w:delText>
        </w:r>
        <w:r w:rsidDel="00303A75">
          <w:delText>Tule Canyon</w:delText>
        </w:r>
        <w:r w:rsidRPr="00A26A68" w:rsidDel="00303A75">
          <w:delText xml:space="preserve"> double circuit;</w:delText>
        </w:r>
      </w:del>
    </w:p>
    <w:p w14:paraId="5FB12B8E" w14:textId="1E029910" w:rsidR="001C5736" w:rsidRPr="00A26A68" w:rsidDel="00303A75" w:rsidRDefault="001C5736" w:rsidP="001C5736">
      <w:pPr>
        <w:pStyle w:val="BodyText"/>
        <w:ind w:left="1440" w:hanging="720"/>
        <w:rPr>
          <w:del w:id="62" w:author="LCRA" w:date="2025-09-02T12:03:00Z" w16du:dateUtc="2025-09-02T17:03:00Z"/>
        </w:rPr>
      </w:pPr>
      <w:del w:id="63" w:author="LCRA" w:date="2025-09-02T12:03:00Z" w16du:dateUtc="2025-09-02T17:03:00Z">
        <w:r w:rsidRPr="00A26A68" w:rsidDel="00303A75">
          <w:delText>(</w:delText>
        </w:r>
        <w:r w:rsidDel="00303A75">
          <w:delText>dd</w:delText>
        </w:r>
        <w:r w:rsidRPr="00A26A68" w:rsidDel="00303A75">
          <w:delText>)</w:delText>
        </w:r>
        <w:r w:rsidRPr="00A26A68" w:rsidDel="00303A75">
          <w:tab/>
          <w:delText xml:space="preserve">Gray to </w:delText>
        </w:r>
        <w:r w:rsidDel="00303A75">
          <w:delText>Tesla</w:delText>
        </w:r>
        <w:r w:rsidRPr="00A26A68" w:rsidDel="00303A75">
          <w:delText xml:space="preserve"> double circuit;</w:delText>
        </w:r>
      </w:del>
    </w:p>
    <w:p w14:paraId="2AE0BF0A" w14:textId="34554360" w:rsidR="001C5736" w:rsidRPr="00A26A68" w:rsidDel="00303A75" w:rsidRDefault="001C5736" w:rsidP="001C5736">
      <w:pPr>
        <w:pStyle w:val="BodyText"/>
        <w:ind w:left="1440" w:hanging="720"/>
        <w:rPr>
          <w:del w:id="64" w:author="LCRA" w:date="2025-09-02T12:03:00Z" w16du:dateUtc="2025-09-02T17:03:00Z"/>
        </w:rPr>
      </w:pPr>
      <w:del w:id="65" w:author="LCRA" w:date="2025-09-02T12:03:00Z" w16du:dateUtc="2025-09-02T17:03:00Z">
        <w:r w:rsidRPr="00A26A68" w:rsidDel="00303A75">
          <w:delText>(</w:delText>
        </w:r>
        <w:r w:rsidDel="00303A75">
          <w:delText>ee</w:delText>
        </w:r>
        <w:r w:rsidRPr="00A26A68" w:rsidDel="00303A75">
          <w:delText>)</w:delText>
        </w:r>
        <w:r w:rsidDel="00303A75">
          <w:tab/>
        </w:r>
        <w:r w:rsidRPr="00A26A68" w:rsidDel="00303A75">
          <w:delText xml:space="preserve">Gray to </w:delText>
        </w:r>
        <w:r w:rsidDel="00303A75">
          <w:delText>Alibates</w:delText>
        </w:r>
        <w:r w:rsidRPr="00A26A68" w:rsidDel="00303A75">
          <w:delText xml:space="preserve"> double circuit;</w:delText>
        </w:r>
      </w:del>
    </w:p>
    <w:p w14:paraId="0B0DB9B4" w14:textId="00AD1471" w:rsidR="001C5736" w:rsidRPr="00A26A68" w:rsidDel="00303A75" w:rsidRDefault="001C5736" w:rsidP="001C5736">
      <w:pPr>
        <w:pStyle w:val="BodyText"/>
        <w:ind w:left="1440" w:hanging="720"/>
        <w:rPr>
          <w:del w:id="66" w:author="LCRA" w:date="2025-09-02T12:03:00Z" w16du:dateUtc="2025-09-02T17:03:00Z"/>
        </w:rPr>
      </w:pPr>
      <w:del w:id="67" w:author="LCRA" w:date="2025-09-02T12:03:00Z" w16du:dateUtc="2025-09-02T17:03:00Z">
        <w:r w:rsidRPr="00A26A68" w:rsidDel="00303A75">
          <w:delText>(</w:delText>
        </w:r>
        <w:r w:rsidDel="00303A75">
          <w:delText>ff</w:delText>
        </w:r>
        <w:r w:rsidRPr="00A26A68" w:rsidDel="00303A75">
          <w:delText>)</w:delText>
        </w:r>
        <w:r w:rsidDel="00303A75">
          <w:tab/>
        </w:r>
        <w:r w:rsidRPr="00A26A68" w:rsidDel="00303A75">
          <w:delText xml:space="preserve">Edith Clarke to </w:delText>
        </w:r>
        <w:r w:rsidDel="00303A75">
          <w:delText>Clear Crossing</w:delText>
        </w:r>
        <w:r w:rsidRPr="00A26A68" w:rsidDel="00303A75">
          <w:delText xml:space="preserve"> double circuit;</w:delText>
        </w:r>
      </w:del>
    </w:p>
    <w:p w14:paraId="2899E46A" w14:textId="25239A4B" w:rsidR="001C5736" w:rsidRPr="00A26A68" w:rsidDel="00303A75" w:rsidRDefault="001C5736" w:rsidP="001C5736">
      <w:pPr>
        <w:pStyle w:val="BodyText"/>
        <w:ind w:left="1440" w:hanging="720"/>
        <w:rPr>
          <w:del w:id="68" w:author="LCRA" w:date="2025-09-02T12:03:00Z" w16du:dateUtc="2025-09-02T17:03:00Z"/>
        </w:rPr>
      </w:pPr>
      <w:del w:id="69" w:author="LCRA" w:date="2025-09-02T12:03:00Z" w16du:dateUtc="2025-09-02T17:03:00Z">
        <w:r w:rsidRPr="00A26A68" w:rsidDel="00303A75">
          <w:delText>(</w:delText>
        </w:r>
        <w:r w:rsidDel="00303A75">
          <w:delText>gg</w:delText>
        </w:r>
        <w:r w:rsidRPr="00A26A68" w:rsidDel="00303A75">
          <w:delText>)</w:delText>
        </w:r>
        <w:r w:rsidDel="00303A75">
          <w:tab/>
        </w:r>
        <w:r w:rsidRPr="00A26A68" w:rsidDel="00303A75">
          <w:delText>Sweetwater East to Central Bluff double circuit;</w:delText>
        </w:r>
      </w:del>
    </w:p>
    <w:p w14:paraId="32DC8EED" w14:textId="7F10C802" w:rsidR="001C5736" w:rsidRPr="00A26A68" w:rsidDel="00303A75" w:rsidRDefault="001C5736" w:rsidP="001C5736">
      <w:pPr>
        <w:pStyle w:val="BodyText"/>
        <w:ind w:left="1440" w:hanging="720"/>
        <w:rPr>
          <w:del w:id="70" w:author="LCRA" w:date="2025-09-02T12:03:00Z" w16du:dateUtc="2025-09-02T17:03:00Z"/>
        </w:rPr>
      </w:pPr>
      <w:del w:id="71" w:author="LCRA" w:date="2025-09-02T12:03:00Z" w16du:dateUtc="2025-09-02T17:03:00Z">
        <w:r w:rsidRPr="00A26A68" w:rsidDel="00303A75">
          <w:delText>(</w:delText>
        </w:r>
        <w:r w:rsidDel="00303A75">
          <w:delText>hh</w:delText>
        </w:r>
        <w:r w:rsidRPr="00A26A68" w:rsidDel="00303A75">
          <w:delText>)</w:delText>
        </w:r>
        <w:r w:rsidDel="00303A75">
          <w:tab/>
        </w:r>
        <w:r w:rsidRPr="00A26A68" w:rsidDel="00303A75">
          <w:delText>Tonkawa to Sweetwater East double circuit;</w:delText>
        </w:r>
      </w:del>
    </w:p>
    <w:p w14:paraId="5263DA76" w14:textId="72397F18" w:rsidR="001C5736" w:rsidRPr="00A26A68" w:rsidDel="00303A75" w:rsidRDefault="001C5736" w:rsidP="001C5736">
      <w:pPr>
        <w:pStyle w:val="BodyText"/>
        <w:ind w:left="1440" w:hanging="720"/>
        <w:rPr>
          <w:del w:id="72" w:author="LCRA" w:date="2025-09-02T12:03:00Z" w16du:dateUtc="2025-09-02T17:03:00Z"/>
        </w:rPr>
      </w:pPr>
      <w:del w:id="73" w:author="LCRA" w:date="2025-09-02T12:03:00Z" w16du:dateUtc="2025-09-02T17:03:00Z">
        <w:r w:rsidRPr="00A26A68" w:rsidDel="00303A75">
          <w:delText>(</w:delText>
        </w:r>
        <w:r w:rsidDel="00303A75">
          <w:delText>ii</w:delText>
        </w:r>
        <w:r w:rsidRPr="00A26A68" w:rsidDel="00303A75">
          <w:delText>)</w:delText>
        </w:r>
        <w:r w:rsidDel="00303A75">
          <w:tab/>
        </w:r>
        <w:r w:rsidRPr="00A26A68" w:rsidDel="00303A75">
          <w:delText>Long Draw Station to Sand Bluff Station double circuit capable;</w:delText>
        </w:r>
      </w:del>
    </w:p>
    <w:p w14:paraId="5BC0BBD4" w14:textId="1245B090" w:rsidR="001C5736" w:rsidRPr="00A26A68" w:rsidDel="00303A75" w:rsidRDefault="001C5736" w:rsidP="001C5736">
      <w:pPr>
        <w:pStyle w:val="BodyText"/>
        <w:ind w:left="1440" w:hanging="720"/>
        <w:rPr>
          <w:del w:id="74" w:author="LCRA" w:date="2025-09-02T12:03:00Z" w16du:dateUtc="2025-09-02T17:03:00Z"/>
        </w:rPr>
      </w:pPr>
      <w:del w:id="75" w:author="LCRA" w:date="2025-09-02T12:03:00Z" w16du:dateUtc="2025-09-02T17:03:00Z">
        <w:r w:rsidRPr="00A26A68" w:rsidDel="00303A75">
          <w:delText>(</w:delText>
        </w:r>
        <w:r w:rsidDel="00303A75">
          <w:delText>jj</w:delText>
        </w:r>
        <w:r w:rsidRPr="00A26A68" w:rsidDel="00303A75">
          <w:delText>)</w:delText>
        </w:r>
        <w:r w:rsidDel="00303A75">
          <w:tab/>
        </w:r>
        <w:r w:rsidRPr="00A26A68" w:rsidDel="00303A75">
          <w:delText>Long Draw Station to Grelton Station double circuit capable;</w:delText>
        </w:r>
      </w:del>
    </w:p>
    <w:p w14:paraId="0BF2A17D" w14:textId="64D2D98A" w:rsidR="001C5736" w:rsidRPr="00A26A68" w:rsidDel="00303A75" w:rsidRDefault="001C5736" w:rsidP="001C5736">
      <w:pPr>
        <w:pStyle w:val="BodyText"/>
        <w:ind w:left="1440" w:hanging="720"/>
        <w:rPr>
          <w:del w:id="76" w:author="LCRA" w:date="2025-09-02T12:03:00Z" w16du:dateUtc="2025-09-02T17:03:00Z"/>
        </w:rPr>
      </w:pPr>
      <w:del w:id="77" w:author="LCRA" w:date="2025-09-02T12:03:00Z" w16du:dateUtc="2025-09-02T17:03:00Z">
        <w:r w:rsidRPr="00A26A68" w:rsidDel="00303A75">
          <w:delText>(</w:delText>
        </w:r>
        <w:r w:rsidDel="00303A75">
          <w:delText>kk</w:delText>
        </w:r>
        <w:r w:rsidRPr="00A26A68" w:rsidDel="00303A75">
          <w:delText>)</w:delText>
        </w:r>
        <w:r w:rsidRPr="00A26A68" w:rsidDel="00303A75">
          <w:tab/>
          <w:delText>Grelton Station to Odessa double circuit capable;</w:delText>
        </w:r>
      </w:del>
    </w:p>
    <w:p w14:paraId="7629FA58" w14:textId="5DDD15A8" w:rsidR="001C5736" w:rsidRPr="00A26A68" w:rsidDel="00303A75" w:rsidRDefault="001C5736" w:rsidP="001C5736">
      <w:pPr>
        <w:pStyle w:val="BodyText"/>
        <w:ind w:left="1440" w:hanging="720"/>
        <w:rPr>
          <w:del w:id="78" w:author="LCRA" w:date="2025-09-02T12:03:00Z" w16du:dateUtc="2025-09-02T17:03:00Z"/>
        </w:rPr>
      </w:pPr>
      <w:del w:id="79" w:author="LCRA" w:date="2025-09-02T12:03:00Z" w16du:dateUtc="2025-09-02T17:03:00Z">
        <w:r w:rsidRPr="00A26A68" w:rsidDel="00303A75">
          <w:delText>(</w:delText>
        </w:r>
        <w:r w:rsidDel="00303A75">
          <w:delText>ll</w:delText>
        </w:r>
        <w:r w:rsidRPr="00A26A68" w:rsidDel="00303A75">
          <w:delText>)</w:delText>
        </w:r>
        <w:r w:rsidRPr="00A26A68" w:rsidDel="00303A75">
          <w:tab/>
          <w:delText>Riley to Bowman double circuit;</w:delText>
        </w:r>
      </w:del>
    </w:p>
    <w:p w14:paraId="4375FC2D" w14:textId="32F8AF4E" w:rsidR="001C5736" w:rsidRPr="00A26A68" w:rsidDel="00303A75" w:rsidRDefault="001C5736" w:rsidP="001C5736">
      <w:pPr>
        <w:pStyle w:val="BodyText"/>
        <w:ind w:left="1440" w:hanging="720"/>
        <w:rPr>
          <w:del w:id="80" w:author="LCRA" w:date="2025-09-02T12:03:00Z" w16du:dateUtc="2025-09-02T17:03:00Z"/>
        </w:rPr>
      </w:pPr>
      <w:del w:id="81" w:author="LCRA" w:date="2025-09-02T12:03:00Z" w16du:dateUtc="2025-09-02T17:03:00Z">
        <w:r w:rsidRPr="00A26A68" w:rsidDel="00303A75">
          <w:delText>(</w:delText>
        </w:r>
        <w:r w:rsidDel="00303A75">
          <w:delText>mm</w:delText>
        </w:r>
        <w:r w:rsidRPr="00A26A68" w:rsidDel="00303A75">
          <w:delText>)</w:delText>
        </w:r>
        <w:r w:rsidDel="00303A75">
          <w:tab/>
        </w:r>
        <w:r w:rsidRPr="00A26A68" w:rsidDel="00303A75">
          <w:delText>Riley to West Krum double circuit;</w:delText>
        </w:r>
      </w:del>
    </w:p>
    <w:p w14:paraId="20582E14" w14:textId="4D84BB15" w:rsidR="001C5736" w:rsidRPr="00A26A68" w:rsidDel="00303A75" w:rsidRDefault="001C5736" w:rsidP="001C5736">
      <w:pPr>
        <w:pStyle w:val="BodyText"/>
        <w:ind w:left="1440" w:hanging="720"/>
        <w:rPr>
          <w:del w:id="82" w:author="LCRA" w:date="2025-09-02T12:03:00Z" w16du:dateUtc="2025-09-02T17:03:00Z"/>
        </w:rPr>
      </w:pPr>
      <w:del w:id="83" w:author="LCRA" w:date="2025-09-02T12:03:00Z" w16du:dateUtc="2025-09-02T17:03:00Z">
        <w:r w:rsidRPr="00A26A68" w:rsidDel="00303A75">
          <w:delText>(</w:delText>
        </w:r>
        <w:r w:rsidDel="00303A75">
          <w:delText>nn</w:delText>
        </w:r>
        <w:r w:rsidRPr="00A26A68" w:rsidDel="00303A75">
          <w:delText>)</w:delText>
        </w:r>
        <w:r w:rsidRPr="00A26A68" w:rsidDel="00303A75">
          <w:tab/>
          <w:delText>West Krum to Anna double circuit;</w:delText>
        </w:r>
      </w:del>
    </w:p>
    <w:p w14:paraId="71EC8609" w14:textId="0C2EA484" w:rsidR="001C5736" w:rsidRPr="00A26A68" w:rsidDel="00303A75" w:rsidRDefault="001C5736" w:rsidP="001C5736">
      <w:pPr>
        <w:pStyle w:val="BodyText"/>
        <w:ind w:left="1440" w:hanging="720"/>
        <w:rPr>
          <w:del w:id="84" w:author="LCRA" w:date="2025-09-02T12:03:00Z" w16du:dateUtc="2025-09-02T17:03:00Z"/>
        </w:rPr>
      </w:pPr>
      <w:del w:id="85" w:author="LCRA" w:date="2025-09-02T12:03:00Z" w16du:dateUtc="2025-09-02T17:03:00Z">
        <w:r w:rsidRPr="00A26A68" w:rsidDel="00303A75">
          <w:delText>(</w:delText>
        </w:r>
        <w:r w:rsidDel="00303A75">
          <w:delText>oo</w:delText>
        </w:r>
        <w:r w:rsidRPr="00A26A68" w:rsidDel="00303A75">
          <w:delText>)</w:delText>
        </w:r>
        <w:r w:rsidRPr="00A26A68" w:rsidDel="00303A75">
          <w:tab/>
          <w:delText>Willow Creek to Hicks double circuit;</w:delText>
        </w:r>
      </w:del>
    </w:p>
    <w:p w14:paraId="19DF0022" w14:textId="1E47BC4C" w:rsidR="001C5736" w:rsidRPr="00A26A68" w:rsidDel="00303A75" w:rsidRDefault="001C5736" w:rsidP="001C5736">
      <w:pPr>
        <w:pStyle w:val="BodyText"/>
        <w:ind w:left="1440" w:hanging="720"/>
        <w:rPr>
          <w:del w:id="86" w:author="LCRA" w:date="2025-09-02T12:03:00Z" w16du:dateUtc="2025-09-02T17:03:00Z"/>
        </w:rPr>
      </w:pPr>
      <w:del w:id="87" w:author="LCRA" w:date="2025-09-02T12:03:00Z" w16du:dateUtc="2025-09-02T17:03:00Z">
        <w:r w:rsidRPr="00A26A68" w:rsidDel="00303A75">
          <w:delText>(</w:delText>
        </w:r>
        <w:r w:rsidDel="00303A75">
          <w:delText>pp</w:delText>
        </w:r>
        <w:r w:rsidRPr="00A26A68" w:rsidDel="00303A75">
          <w:delText>)</w:delText>
        </w:r>
        <w:r w:rsidRPr="00A26A68" w:rsidDel="00303A75">
          <w:tab/>
          <w:delText>Bowman to Jacksboro double circuit capable;</w:delText>
        </w:r>
      </w:del>
    </w:p>
    <w:p w14:paraId="1B14CB61" w14:textId="1CA6CDDA" w:rsidR="001C5736" w:rsidRPr="00A26A68" w:rsidDel="00303A75" w:rsidRDefault="001C5736" w:rsidP="001C5736">
      <w:pPr>
        <w:pStyle w:val="BodyText"/>
        <w:ind w:left="1440" w:hanging="720"/>
        <w:rPr>
          <w:del w:id="88" w:author="LCRA" w:date="2025-09-02T12:03:00Z" w16du:dateUtc="2025-09-02T17:03:00Z"/>
        </w:rPr>
      </w:pPr>
      <w:del w:id="89" w:author="LCRA" w:date="2025-09-02T12:03:00Z" w16du:dateUtc="2025-09-02T17:03:00Z">
        <w:r w:rsidRPr="00A26A68" w:rsidDel="00303A75">
          <w:delText>(</w:delText>
        </w:r>
        <w:r w:rsidDel="00303A75">
          <w:delText>qq</w:delText>
        </w:r>
        <w:r w:rsidRPr="00A26A68" w:rsidDel="00303A75">
          <w:delText>)</w:delText>
        </w:r>
        <w:r w:rsidRPr="00A26A68" w:rsidDel="00303A75">
          <w:tab/>
          <w:delText>Jacksboro to Willow Creek double circuit;</w:delText>
        </w:r>
      </w:del>
    </w:p>
    <w:p w14:paraId="07CB1678" w14:textId="5CC74EC0" w:rsidR="001C5736" w:rsidDel="00303A75" w:rsidRDefault="001C5736" w:rsidP="001C5736">
      <w:pPr>
        <w:pStyle w:val="BodyText"/>
        <w:ind w:left="1440" w:hanging="720"/>
        <w:rPr>
          <w:del w:id="90" w:author="LCRA" w:date="2025-09-02T12:03:00Z" w16du:dateUtc="2025-09-02T17:03:00Z"/>
        </w:rPr>
      </w:pPr>
      <w:del w:id="91" w:author="LCRA" w:date="2025-09-02T12:03:00Z" w16du:dateUtc="2025-09-02T17:03:00Z">
        <w:r w:rsidRPr="00A26A68" w:rsidDel="00303A75">
          <w:delText>(</w:delText>
        </w:r>
        <w:r w:rsidDel="00303A75">
          <w:delText>rr</w:delText>
        </w:r>
        <w:r w:rsidRPr="00A26A68" w:rsidDel="00303A75">
          <w:delText>)</w:delText>
        </w:r>
        <w:r w:rsidRPr="00A26A68" w:rsidDel="00303A75">
          <w:tab/>
          <w:delText>Willow Creek to Parker double circuit</w:delText>
        </w:r>
        <w:r w:rsidDel="00303A75">
          <w:delText>; and</w:delText>
        </w:r>
      </w:del>
    </w:p>
    <w:p w14:paraId="15299EFC" w14:textId="595E0BF4" w:rsidR="001C5736" w:rsidRPr="00A26A68" w:rsidDel="00303A75" w:rsidRDefault="001C5736" w:rsidP="001C5736">
      <w:pPr>
        <w:pStyle w:val="BodyText"/>
        <w:ind w:left="1440" w:hanging="720"/>
        <w:rPr>
          <w:del w:id="92" w:author="LCRA" w:date="2025-09-02T12:03:00Z" w16du:dateUtc="2025-09-02T17:03:00Z"/>
        </w:rPr>
      </w:pPr>
      <w:del w:id="93" w:author="LCRA" w:date="2025-09-02T12:03:00Z" w16du:dateUtc="2025-09-02T17:03:00Z">
        <w:r w:rsidDel="00303A75">
          <w:delText>(ss)</w:delText>
        </w:r>
        <w:r w:rsidDel="00303A75">
          <w:tab/>
          <w:delText>Clear Crossing to West Shackelford double circuit.</w:delText>
        </w:r>
      </w:del>
    </w:p>
    <w:p w14:paraId="3A0DDF26" w14:textId="77777777" w:rsidR="009A3772" w:rsidRPr="00BA2009" w:rsidRDefault="009A3772" w:rsidP="00BC2D06"/>
    <w:sectPr w:rsidR="009A3772"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8BF11A" w14:textId="77777777" w:rsidR="0076317A" w:rsidRDefault="0076317A">
      <w:r>
        <w:separator/>
      </w:r>
    </w:p>
  </w:endnote>
  <w:endnote w:type="continuationSeparator" w:id="0">
    <w:p w14:paraId="15E4C5C5" w14:textId="77777777" w:rsidR="0076317A" w:rsidRDefault="00763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B13B6" w14:textId="23FD6979" w:rsidR="00D176CF" w:rsidRDefault="00C12CE2">
    <w:pPr>
      <w:pStyle w:val="Footer"/>
      <w:tabs>
        <w:tab w:val="clear" w:pos="4320"/>
        <w:tab w:val="clear" w:pos="8640"/>
        <w:tab w:val="right" w:pos="9360"/>
      </w:tabs>
      <w:rPr>
        <w:rFonts w:ascii="Arial" w:hAnsi="Arial" w:cs="Arial"/>
        <w:sz w:val="18"/>
      </w:rPr>
    </w:pPr>
    <w:r>
      <w:rPr>
        <w:rFonts w:ascii="Arial" w:hAnsi="Arial" w:cs="Arial"/>
        <w:sz w:val="18"/>
      </w:rPr>
      <w:t>280</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13588C">
      <w:rPr>
        <w:rFonts w:ascii="Arial" w:hAnsi="Arial" w:cs="Arial"/>
        <w:sz w:val="18"/>
      </w:rPr>
      <w:t>-0</w:t>
    </w:r>
    <w:r w:rsidR="008D4FA5">
      <w:rPr>
        <w:rFonts w:ascii="Arial" w:hAnsi="Arial" w:cs="Arial"/>
        <w:sz w:val="18"/>
      </w:rPr>
      <w:t>6</w:t>
    </w:r>
    <w:r w:rsidR="00F70832">
      <w:rPr>
        <w:rFonts w:ascii="Arial" w:hAnsi="Arial" w:cs="Arial"/>
        <w:sz w:val="18"/>
      </w:rPr>
      <w:t xml:space="preserve"> </w:t>
    </w:r>
    <w:r w:rsidR="00000766">
      <w:rPr>
        <w:rFonts w:ascii="Arial" w:hAnsi="Arial" w:cs="Arial"/>
        <w:sz w:val="18"/>
      </w:rPr>
      <w:t>ROS Report</w:t>
    </w:r>
    <w:r w:rsidR="00FC165C">
      <w:rPr>
        <w:rFonts w:ascii="Arial" w:hAnsi="Arial" w:cs="Arial"/>
        <w:sz w:val="18"/>
      </w:rPr>
      <w:t xml:space="preserve"> </w:t>
    </w:r>
    <w:r w:rsidR="00295BAC">
      <w:rPr>
        <w:rFonts w:ascii="Arial" w:hAnsi="Arial" w:cs="Arial"/>
        <w:sz w:val="18"/>
      </w:rPr>
      <w:t>1106</w:t>
    </w:r>
    <w:r w:rsidR="00FC165C">
      <w:rPr>
        <w:rFonts w:ascii="Arial" w:hAnsi="Arial" w:cs="Arial"/>
        <w:sz w:val="18"/>
      </w:rPr>
      <w:t>2</w:t>
    </w:r>
    <w:r w:rsidR="00D65F59">
      <w:rPr>
        <w:rFonts w:ascii="Arial" w:hAnsi="Arial" w:cs="Arial"/>
        <w:sz w:val="18"/>
      </w:rPr>
      <w:t>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B9491A" w14:textId="77777777" w:rsidR="0076317A" w:rsidRDefault="0076317A">
      <w:r>
        <w:separator/>
      </w:r>
    </w:p>
  </w:footnote>
  <w:footnote w:type="continuationSeparator" w:id="0">
    <w:p w14:paraId="113F66AD" w14:textId="77777777" w:rsidR="0076317A" w:rsidRDefault="007631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B70C3" w14:textId="60A6A723" w:rsidR="00D176CF" w:rsidRDefault="00ED2F68" w:rsidP="00816950">
    <w:pPr>
      <w:pStyle w:val="Header"/>
      <w:jc w:val="center"/>
      <w:rPr>
        <w:sz w:val="32"/>
      </w:rPr>
    </w:pPr>
    <w:r>
      <w:rPr>
        <w:sz w:val="32"/>
      </w:rPr>
      <w:t xml:space="preserve"> 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5pt;height:15pt;visibility:visible;mso-wrap-style:square" o:bullet="t">
        <v:imagedata r:id="rId1" o:title=""/>
      </v:shape>
    </w:pict>
  </w:numPicBullet>
  <w:numPicBullet w:numPicBulletId="1">
    <w:pict>
      <v:shape id="_x0000_i1027" type="#_x0000_t75" style="width:17pt;height:15pt;visibility:visible;mso-wrap-style:square" o:bullet="t">
        <v:imagedata r:id="rId2" o:title=""/>
      </v:shape>
    </w:pict>
  </w:numPicBullet>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11513B2"/>
    <w:multiLevelType w:val="hybridMultilevel"/>
    <w:tmpl w:val="88465608"/>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696C9E"/>
    <w:multiLevelType w:val="hybridMultilevel"/>
    <w:tmpl w:val="63761CAC"/>
    <w:lvl w:ilvl="0" w:tplc="5BFAE350">
      <w:start w:val="1"/>
      <w:numFmt w:val="bullet"/>
      <w:lvlText w:val=""/>
      <w:lvlPicBulletId w:val="0"/>
      <w:lvlJc w:val="left"/>
      <w:pPr>
        <w:tabs>
          <w:tab w:val="num" w:pos="720"/>
        </w:tabs>
        <w:ind w:left="720" w:hanging="360"/>
      </w:pPr>
      <w:rPr>
        <w:rFonts w:ascii="Symbol" w:hAnsi="Symbol" w:hint="default"/>
      </w:rPr>
    </w:lvl>
    <w:lvl w:ilvl="1" w:tplc="1D943D46" w:tentative="1">
      <w:start w:val="1"/>
      <w:numFmt w:val="bullet"/>
      <w:lvlText w:val=""/>
      <w:lvlJc w:val="left"/>
      <w:pPr>
        <w:tabs>
          <w:tab w:val="num" w:pos="1440"/>
        </w:tabs>
        <w:ind w:left="1440" w:hanging="360"/>
      </w:pPr>
      <w:rPr>
        <w:rFonts w:ascii="Symbol" w:hAnsi="Symbol" w:hint="default"/>
      </w:rPr>
    </w:lvl>
    <w:lvl w:ilvl="2" w:tplc="19F88B34" w:tentative="1">
      <w:start w:val="1"/>
      <w:numFmt w:val="bullet"/>
      <w:lvlText w:val=""/>
      <w:lvlJc w:val="left"/>
      <w:pPr>
        <w:tabs>
          <w:tab w:val="num" w:pos="2160"/>
        </w:tabs>
        <w:ind w:left="2160" w:hanging="360"/>
      </w:pPr>
      <w:rPr>
        <w:rFonts w:ascii="Symbol" w:hAnsi="Symbol" w:hint="default"/>
      </w:rPr>
    </w:lvl>
    <w:lvl w:ilvl="3" w:tplc="F440ED86" w:tentative="1">
      <w:start w:val="1"/>
      <w:numFmt w:val="bullet"/>
      <w:lvlText w:val=""/>
      <w:lvlJc w:val="left"/>
      <w:pPr>
        <w:tabs>
          <w:tab w:val="num" w:pos="2880"/>
        </w:tabs>
        <w:ind w:left="2880" w:hanging="360"/>
      </w:pPr>
      <w:rPr>
        <w:rFonts w:ascii="Symbol" w:hAnsi="Symbol" w:hint="default"/>
      </w:rPr>
    </w:lvl>
    <w:lvl w:ilvl="4" w:tplc="E2FC7600" w:tentative="1">
      <w:start w:val="1"/>
      <w:numFmt w:val="bullet"/>
      <w:lvlText w:val=""/>
      <w:lvlJc w:val="left"/>
      <w:pPr>
        <w:tabs>
          <w:tab w:val="num" w:pos="3600"/>
        </w:tabs>
        <w:ind w:left="3600" w:hanging="360"/>
      </w:pPr>
      <w:rPr>
        <w:rFonts w:ascii="Symbol" w:hAnsi="Symbol" w:hint="default"/>
      </w:rPr>
    </w:lvl>
    <w:lvl w:ilvl="5" w:tplc="4D3EDB40" w:tentative="1">
      <w:start w:val="1"/>
      <w:numFmt w:val="bullet"/>
      <w:lvlText w:val=""/>
      <w:lvlJc w:val="left"/>
      <w:pPr>
        <w:tabs>
          <w:tab w:val="num" w:pos="4320"/>
        </w:tabs>
        <w:ind w:left="4320" w:hanging="360"/>
      </w:pPr>
      <w:rPr>
        <w:rFonts w:ascii="Symbol" w:hAnsi="Symbol" w:hint="default"/>
      </w:rPr>
    </w:lvl>
    <w:lvl w:ilvl="6" w:tplc="CE6A6BFE" w:tentative="1">
      <w:start w:val="1"/>
      <w:numFmt w:val="bullet"/>
      <w:lvlText w:val=""/>
      <w:lvlJc w:val="left"/>
      <w:pPr>
        <w:tabs>
          <w:tab w:val="num" w:pos="5040"/>
        </w:tabs>
        <w:ind w:left="5040" w:hanging="360"/>
      </w:pPr>
      <w:rPr>
        <w:rFonts w:ascii="Symbol" w:hAnsi="Symbol" w:hint="default"/>
      </w:rPr>
    </w:lvl>
    <w:lvl w:ilvl="7" w:tplc="72EE7A12" w:tentative="1">
      <w:start w:val="1"/>
      <w:numFmt w:val="bullet"/>
      <w:lvlText w:val=""/>
      <w:lvlJc w:val="left"/>
      <w:pPr>
        <w:tabs>
          <w:tab w:val="num" w:pos="5760"/>
        </w:tabs>
        <w:ind w:left="5760" w:hanging="360"/>
      </w:pPr>
      <w:rPr>
        <w:rFonts w:ascii="Symbol" w:hAnsi="Symbol" w:hint="default"/>
      </w:rPr>
    </w:lvl>
    <w:lvl w:ilvl="8" w:tplc="AAEA6D94"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6B43570"/>
    <w:multiLevelType w:val="hybridMultilevel"/>
    <w:tmpl w:val="7D360F38"/>
    <w:lvl w:ilvl="0" w:tplc="4D32D1FE">
      <w:start w:val="1"/>
      <w:numFmt w:val="bullet"/>
      <w:lvlText w:val=""/>
      <w:lvlPicBulletId w:val="0"/>
      <w:lvlJc w:val="left"/>
      <w:pPr>
        <w:tabs>
          <w:tab w:val="num" w:pos="720"/>
        </w:tabs>
        <w:ind w:left="720" w:hanging="360"/>
      </w:pPr>
      <w:rPr>
        <w:rFonts w:ascii="Symbol" w:hAnsi="Symbol" w:hint="default"/>
      </w:rPr>
    </w:lvl>
    <w:lvl w:ilvl="1" w:tplc="8CBC7D96" w:tentative="1">
      <w:start w:val="1"/>
      <w:numFmt w:val="bullet"/>
      <w:lvlText w:val=""/>
      <w:lvlJc w:val="left"/>
      <w:pPr>
        <w:tabs>
          <w:tab w:val="num" w:pos="1440"/>
        </w:tabs>
        <w:ind w:left="1440" w:hanging="360"/>
      </w:pPr>
      <w:rPr>
        <w:rFonts w:ascii="Symbol" w:hAnsi="Symbol" w:hint="default"/>
      </w:rPr>
    </w:lvl>
    <w:lvl w:ilvl="2" w:tplc="407C45AC" w:tentative="1">
      <w:start w:val="1"/>
      <w:numFmt w:val="bullet"/>
      <w:lvlText w:val=""/>
      <w:lvlJc w:val="left"/>
      <w:pPr>
        <w:tabs>
          <w:tab w:val="num" w:pos="2160"/>
        </w:tabs>
        <w:ind w:left="2160" w:hanging="360"/>
      </w:pPr>
      <w:rPr>
        <w:rFonts w:ascii="Symbol" w:hAnsi="Symbol" w:hint="default"/>
      </w:rPr>
    </w:lvl>
    <w:lvl w:ilvl="3" w:tplc="23F6E1C0" w:tentative="1">
      <w:start w:val="1"/>
      <w:numFmt w:val="bullet"/>
      <w:lvlText w:val=""/>
      <w:lvlJc w:val="left"/>
      <w:pPr>
        <w:tabs>
          <w:tab w:val="num" w:pos="2880"/>
        </w:tabs>
        <w:ind w:left="2880" w:hanging="360"/>
      </w:pPr>
      <w:rPr>
        <w:rFonts w:ascii="Symbol" w:hAnsi="Symbol" w:hint="default"/>
      </w:rPr>
    </w:lvl>
    <w:lvl w:ilvl="4" w:tplc="32B6E216" w:tentative="1">
      <w:start w:val="1"/>
      <w:numFmt w:val="bullet"/>
      <w:lvlText w:val=""/>
      <w:lvlJc w:val="left"/>
      <w:pPr>
        <w:tabs>
          <w:tab w:val="num" w:pos="3600"/>
        </w:tabs>
        <w:ind w:left="3600" w:hanging="360"/>
      </w:pPr>
      <w:rPr>
        <w:rFonts w:ascii="Symbol" w:hAnsi="Symbol" w:hint="default"/>
      </w:rPr>
    </w:lvl>
    <w:lvl w:ilvl="5" w:tplc="1DDA8858" w:tentative="1">
      <w:start w:val="1"/>
      <w:numFmt w:val="bullet"/>
      <w:lvlText w:val=""/>
      <w:lvlJc w:val="left"/>
      <w:pPr>
        <w:tabs>
          <w:tab w:val="num" w:pos="4320"/>
        </w:tabs>
        <w:ind w:left="4320" w:hanging="360"/>
      </w:pPr>
      <w:rPr>
        <w:rFonts w:ascii="Symbol" w:hAnsi="Symbol" w:hint="default"/>
      </w:rPr>
    </w:lvl>
    <w:lvl w:ilvl="6" w:tplc="41A0E6F4" w:tentative="1">
      <w:start w:val="1"/>
      <w:numFmt w:val="bullet"/>
      <w:lvlText w:val=""/>
      <w:lvlJc w:val="left"/>
      <w:pPr>
        <w:tabs>
          <w:tab w:val="num" w:pos="5040"/>
        </w:tabs>
        <w:ind w:left="5040" w:hanging="360"/>
      </w:pPr>
      <w:rPr>
        <w:rFonts w:ascii="Symbol" w:hAnsi="Symbol" w:hint="default"/>
      </w:rPr>
    </w:lvl>
    <w:lvl w:ilvl="7" w:tplc="9E90A374" w:tentative="1">
      <w:start w:val="1"/>
      <w:numFmt w:val="bullet"/>
      <w:lvlText w:val=""/>
      <w:lvlJc w:val="left"/>
      <w:pPr>
        <w:tabs>
          <w:tab w:val="num" w:pos="5760"/>
        </w:tabs>
        <w:ind w:left="5760" w:hanging="360"/>
      </w:pPr>
      <w:rPr>
        <w:rFonts w:ascii="Symbol" w:hAnsi="Symbol" w:hint="default"/>
      </w:rPr>
    </w:lvl>
    <w:lvl w:ilvl="8" w:tplc="19AC4406"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0030338">
    <w:abstractNumId w:val="0"/>
  </w:num>
  <w:num w:numId="2" w16cid:durableId="878709756">
    <w:abstractNumId w:val="12"/>
  </w:num>
  <w:num w:numId="3" w16cid:durableId="765731531">
    <w:abstractNumId w:val="14"/>
  </w:num>
  <w:num w:numId="4" w16cid:durableId="1963613086">
    <w:abstractNumId w:val="1"/>
  </w:num>
  <w:num w:numId="5" w16cid:durableId="1279675509">
    <w:abstractNumId w:val="8"/>
  </w:num>
  <w:num w:numId="6" w16cid:durableId="1200241118">
    <w:abstractNumId w:val="8"/>
  </w:num>
  <w:num w:numId="7" w16cid:durableId="113403764">
    <w:abstractNumId w:val="8"/>
  </w:num>
  <w:num w:numId="8" w16cid:durableId="1306354199">
    <w:abstractNumId w:val="8"/>
  </w:num>
  <w:num w:numId="9" w16cid:durableId="1449738307">
    <w:abstractNumId w:val="8"/>
  </w:num>
  <w:num w:numId="10" w16cid:durableId="1162161447">
    <w:abstractNumId w:val="8"/>
  </w:num>
  <w:num w:numId="11" w16cid:durableId="323751953">
    <w:abstractNumId w:val="8"/>
  </w:num>
  <w:num w:numId="12" w16cid:durableId="74137000">
    <w:abstractNumId w:val="8"/>
  </w:num>
  <w:num w:numId="13" w16cid:durableId="1827822446">
    <w:abstractNumId w:val="8"/>
  </w:num>
  <w:num w:numId="14" w16cid:durableId="279143775">
    <w:abstractNumId w:val="4"/>
  </w:num>
  <w:num w:numId="15" w16cid:durableId="319192539">
    <w:abstractNumId w:val="7"/>
  </w:num>
  <w:num w:numId="16" w16cid:durableId="1144857904">
    <w:abstractNumId w:val="10"/>
  </w:num>
  <w:num w:numId="17" w16cid:durableId="664669829">
    <w:abstractNumId w:val="11"/>
  </w:num>
  <w:num w:numId="18" w16cid:durableId="1951931829">
    <w:abstractNumId w:val="5"/>
  </w:num>
  <w:num w:numId="19" w16cid:durableId="465128936">
    <w:abstractNumId w:val="9"/>
  </w:num>
  <w:num w:numId="20" w16cid:durableId="583228674">
    <w:abstractNumId w:val="3"/>
  </w:num>
  <w:num w:numId="21" w16cid:durableId="907035645">
    <w:abstractNumId w:val="2"/>
  </w:num>
  <w:num w:numId="22" w16cid:durableId="423576012">
    <w:abstractNumId w:val="6"/>
  </w:num>
  <w:num w:numId="23" w16cid:durableId="2098401912">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CRA">
    <w15:presenceInfo w15:providerId="None" w15:userId="LC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766"/>
    <w:rsid w:val="00006711"/>
    <w:rsid w:val="00036F85"/>
    <w:rsid w:val="0003750F"/>
    <w:rsid w:val="000403CE"/>
    <w:rsid w:val="00043093"/>
    <w:rsid w:val="00060A5A"/>
    <w:rsid w:val="00064B44"/>
    <w:rsid w:val="00067FE2"/>
    <w:rsid w:val="0007682E"/>
    <w:rsid w:val="00094DDC"/>
    <w:rsid w:val="000D1AEB"/>
    <w:rsid w:val="000D3E64"/>
    <w:rsid w:val="000F13C5"/>
    <w:rsid w:val="00105A36"/>
    <w:rsid w:val="001313B4"/>
    <w:rsid w:val="0013588C"/>
    <w:rsid w:val="0014546D"/>
    <w:rsid w:val="001500D9"/>
    <w:rsid w:val="00156DB7"/>
    <w:rsid w:val="00157228"/>
    <w:rsid w:val="0015788A"/>
    <w:rsid w:val="00160C3C"/>
    <w:rsid w:val="0017783C"/>
    <w:rsid w:val="0018632D"/>
    <w:rsid w:val="00190236"/>
    <w:rsid w:val="0019314C"/>
    <w:rsid w:val="001C4D5E"/>
    <w:rsid w:val="001C5736"/>
    <w:rsid w:val="001F337B"/>
    <w:rsid w:val="001F38F0"/>
    <w:rsid w:val="00211936"/>
    <w:rsid w:val="00217E94"/>
    <w:rsid w:val="00237430"/>
    <w:rsid w:val="002400B7"/>
    <w:rsid w:val="00247455"/>
    <w:rsid w:val="002543AA"/>
    <w:rsid w:val="00274246"/>
    <w:rsid w:val="00276A99"/>
    <w:rsid w:val="00286AD9"/>
    <w:rsid w:val="002909DD"/>
    <w:rsid w:val="002947A0"/>
    <w:rsid w:val="00295BAC"/>
    <w:rsid w:val="002966F3"/>
    <w:rsid w:val="002A668B"/>
    <w:rsid w:val="002B6785"/>
    <w:rsid w:val="002B69F3"/>
    <w:rsid w:val="002B763A"/>
    <w:rsid w:val="002C4A15"/>
    <w:rsid w:val="002D382A"/>
    <w:rsid w:val="002D440D"/>
    <w:rsid w:val="002F1EDD"/>
    <w:rsid w:val="002F4C36"/>
    <w:rsid w:val="002F550C"/>
    <w:rsid w:val="003013F2"/>
    <w:rsid w:val="0030232A"/>
    <w:rsid w:val="00303A75"/>
    <w:rsid w:val="0030694A"/>
    <w:rsid w:val="003069F4"/>
    <w:rsid w:val="003205BB"/>
    <w:rsid w:val="00343097"/>
    <w:rsid w:val="00351B2A"/>
    <w:rsid w:val="00360920"/>
    <w:rsid w:val="003618DF"/>
    <w:rsid w:val="003619E2"/>
    <w:rsid w:val="00384709"/>
    <w:rsid w:val="00386C35"/>
    <w:rsid w:val="00395D9C"/>
    <w:rsid w:val="003A3D77"/>
    <w:rsid w:val="003A7309"/>
    <w:rsid w:val="003B0A82"/>
    <w:rsid w:val="003B5AED"/>
    <w:rsid w:val="003C6B7B"/>
    <w:rsid w:val="003E5135"/>
    <w:rsid w:val="003F27AE"/>
    <w:rsid w:val="004135BD"/>
    <w:rsid w:val="004302A4"/>
    <w:rsid w:val="004370DE"/>
    <w:rsid w:val="0044178A"/>
    <w:rsid w:val="004463BA"/>
    <w:rsid w:val="00446B8D"/>
    <w:rsid w:val="00452EFD"/>
    <w:rsid w:val="00454D89"/>
    <w:rsid w:val="004618AF"/>
    <w:rsid w:val="00477C02"/>
    <w:rsid w:val="004822D4"/>
    <w:rsid w:val="00483F23"/>
    <w:rsid w:val="00484778"/>
    <w:rsid w:val="0049290B"/>
    <w:rsid w:val="004A0E8D"/>
    <w:rsid w:val="004A4451"/>
    <w:rsid w:val="004B29BD"/>
    <w:rsid w:val="004D3958"/>
    <w:rsid w:val="004D3BAA"/>
    <w:rsid w:val="005008DF"/>
    <w:rsid w:val="005045D0"/>
    <w:rsid w:val="005104A7"/>
    <w:rsid w:val="005120FD"/>
    <w:rsid w:val="005278F2"/>
    <w:rsid w:val="00534C6C"/>
    <w:rsid w:val="00565328"/>
    <w:rsid w:val="005841C0"/>
    <w:rsid w:val="0059260F"/>
    <w:rsid w:val="005928F2"/>
    <w:rsid w:val="005A4CDA"/>
    <w:rsid w:val="005B7D19"/>
    <w:rsid w:val="005C779B"/>
    <w:rsid w:val="005E5074"/>
    <w:rsid w:val="00602BCE"/>
    <w:rsid w:val="00612E4F"/>
    <w:rsid w:val="00613737"/>
    <w:rsid w:val="00615D5E"/>
    <w:rsid w:val="00622E99"/>
    <w:rsid w:val="006237AB"/>
    <w:rsid w:val="00625E5D"/>
    <w:rsid w:val="00663633"/>
    <w:rsid w:val="0066370F"/>
    <w:rsid w:val="00682808"/>
    <w:rsid w:val="006911B8"/>
    <w:rsid w:val="00692347"/>
    <w:rsid w:val="006A0784"/>
    <w:rsid w:val="006A697B"/>
    <w:rsid w:val="006B4DDE"/>
    <w:rsid w:val="006B6D63"/>
    <w:rsid w:val="006B761C"/>
    <w:rsid w:val="006D2DA1"/>
    <w:rsid w:val="006F1190"/>
    <w:rsid w:val="006F2E87"/>
    <w:rsid w:val="006F70E5"/>
    <w:rsid w:val="00700A76"/>
    <w:rsid w:val="007020E7"/>
    <w:rsid w:val="00704AA6"/>
    <w:rsid w:val="00710B4D"/>
    <w:rsid w:val="0071686D"/>
    <w:rsid w:val="00722F42"/>
    <w:rsid w:val="00737AA4"/>
    <w:rsid w:val="00743968"/>
    <w:rsid w:val="0076317A"/>
    <w:rsid w:val="00764252"/>
    <w:rsid w:val="00781CC2"/>
    <w:rsid w:val="00785415"/>
    <w:rsid w:val="00791CB9"/>
    <w:rsid w:val="00793130"/>
    <w:rsid w:val="007961D8"/>
    <w:rsid w:val="007A1353"/>
    <w:rsid w:val="007A19D8"/>
    <w:rsid w:val="007B3233"/>
    <w:rsid w:val="007B5A42"/>
    <w:rsid w:val="007C199B"/>
    <w:rsid w:val="007D3073"/>
    <w:rsid w:val="007D64B9"/>
    <w:rsid w:val="007D72D4"/>
    <w:rsid w:val="007E0452"/>
    <w:rsid w:val="008061B8"/>
    <w:rsid w:val="008070C0"/>
    <w:rsid w:val="00811C12"/>
    <w:rsid w:val="00816950"/>
    <w:rsid w:val="00825110"/>
    <w:rsid w:val="00831C6D"/>
    <w:rsid w:val="00834994"/>
    <w:rsid w:val="00845778"/>
    <w:rsid w:val="008554A4"/>
    <w:rsid w:val="00866C13"/>
    <w:rsid w:val="008816B4"/>
    <w:rsid w:val="00887E28"/>
    <w:rsid w:val="00896DD7"/>
    <w:rsid w:val="008A2FFC"/>
    <w:rsid w:val="008B6785"/>
    <w:rsid w:val="008C6C97"/>
    <w:rsid w:val="008D4FA5"/>
    <w:rsid w:val="008D5C3A"/>
    <w:rsid w:val="008E6DA2"/>
    <w:rsid w:val="008F6769"/>
    <w:rsid w:val="0090367F"/>
    <w:rsid w:val="00907B1E"/>
    <w:rsid w:val="0093622B"/>
    <w:rsid w:val="00943AFD"/>
    <w:rsid w:val="00963A51"/>
    <w:rsid w:val="00964BE5"/>
    <w:rsid w:val="009668FE"/>
    <w:rsid w:val="00983B6E"/>
    <w:rsid w:val="009859CD"/>
    <w:rsid w:val="0098678E"/>
    <w:rsid w:val="009936F8"/>
    <w:rsid w:val="009A2662"/>
    <w:rsid w:val="009A2992"/>
    <w:rsid w:val="009A3772"/>
    <w:rsid w:val="009B330E"/>
    <w:rsid w:val="009D17F0"/>
    <w:rsid w:val="009D4C44"/>
    <w:rsid w:val="009F581A"/>
    <w:rsid w:val="00A3584B"/>
    <w:rsid w:val="00A42796"/>
    <w:rsid w:val="00A5311D"/>
    <w:rsid w:val="00A817F3"/>
    <w:rsid w:val="00A8427F"/>
    <w:rsid w:val="00A8711F"/>
    <w:rsid w:val="00A95CEC"/>
    <w:rsid w:val="00AA2434"/>
    <w:rsid w:val="00AA2FFE"/>
    <w:rsid w:val="00AC5717"/>
    <w:rsid w:val="00AD3B58"/>
    <w:rsid w:val="00AF56C6"/>
    <w:rsid w:val="00AF6BA4"/>
    <w:rsid w:val="00B032E8"/>
    <w:rsid w:val="00B04D58"/>
    <w:rsid w:val="00B37EE9"/>
    <w:rsid w:val="00B57F96"/>
    <w:rsid w:val="00B66E54"/>
    <w:rsid w:val="00B67892"/>
    <w:rsid w:val="00B97FBD"/>
    <w:rsid w:val="00BA4D33"/>
    <w:rsid w:val="00BB017C"/>
    <w:rsid w:val="00BB7DD9"/>
    <w:rsid w:val="00BC0F2B"/>
    <w:rsid w:val="00BC2D06"/>
    <w:rsid w:val="00BC6CA5"/>
    <w:rsid w:val="00BC77A8"/>
    <w:rsid w:val="00BD1B8B"/>
    <w:rsid w:val="00BD4681"/>
    <w:rsid w:val="00BD482D"/>
    <w:rsid w:val="00BE564A"/>
    <w:rsid w:val="00C12CE2"/>
    <w:rsid w:val="00C12F54"/>
    <w:rsid w:val="00C13576"/>
    <w:rsid w:val="00C22AD4"/>
    <w:rsid w:val="00C245AE"/>
    <w:rsid w:val="00C43EA9"/>
    <w:rsid w:val="00C603D4"/>
    <w:rsid w:val="00C613F4"/>
    <w:rsid w:val="00C654CC"/>
    <w:rsid w:val="00C744EB"/>
    <w:rsid w:val="00C76A2C"/>
    <w:rsid w:val="00C77F6C"/>
    <w:rsid w:val="00C90702"/>
    <w:rsid w:val="00C90BF9"/>
    <w:rsid w:val="00C917FF"/>
    <w:rsid w:val="00C92B09"/>
    <w:rsid w:val="00C92E17"/>
    <w:rsid w:val="00C9766A"/>
    <w:rsid w:val="00CA699C"/>
    <w:rsid w:val="00CC4F39"/>
    <w:rsid w:val="00CD2DCA"/>
    <w:rsid w:val="00CD544C"/>
    <w:rsid w:val="00CD71DB"/>
    <w:rsid w:val="00CD72BD"/>
    <w:rsid w:val="00CE40C4"/>
    <w:rsid w:val="00CE5912"/>
    <w:rsid w:val="00CE7D18"/>
    <w:rsid w:val="00CF4256"/>
    <w:rsid w:val="00CF6558"/>
    <w:rsid w:val="00D03E7D"/>
    <w:rsid w:val="00D04FE8"/>
    <w:rsid w:val="00D176CF"/>
    <w:rsid w:val="00D2093B"/>
    <w:rsid w:val="00D271E3"/>
    <w:rsid w:val="00D33194"/>
    <w:rsid w:val="00D340F0"/>
    <w:rsid w:val="00D34E39"/>
    <w:rsid w:val="00D379A3"/>
    <w:rsid w:val="00D47A80"/>
    <w:rsid w:val="00D56E1D"/>
    <w:rsid w:val="00D6056B"/>
    <w:rsid w:val="00D65F59"/>
    <w:rsid w:val="00D85807"/>
    <w:rsid w:val="00D87349"/>
    <w:rsid w:val="00D91EE9"/>
    <w:rsid w:val="00D930E6"/>
    <w:rsid w:val="00D9353F"/>
    <w:rsid w:val="00D97220"/>
    <w:rsid w:val="00DF5BCA"/>
    <w:rsid w:val="00E1392D"/>
    <w:rsid w:val="00E14D47"/>
    <w:rsid w:val="00E1641C"/>
    <w:rsid w:val="00E26708"/>
    <w:rsid w:val="00E31B4D"/>
    <w:rsid w:val="00E3236C"/>
    <w:rsid w:val="00E333A5"/>
    <w:rsid w:val="00E34958"/>
    <w:rsid w:val="00E37AB0"/>
    <w:rsid w:val="00E459F6"/>
    <w:rsid w:val="00E46D37"/>
    <w:rsid w:val="00E71C39"/>
    <w:rsid w:val="00E72EC1"/>
    <w:rsid w:val="00E94E04"/>
    <w:rsid w:val="00EA56E6"/>
    <w:rsid w:val="00EC335F"/>
    <w:rsid w:val="00EC48FB"/>
    <w:rsid w:val="00ED2F68"/>
    <w:rsid w:val="00EF0A53"/>
    <w:rsid w:val="00EF232A"/>
    <w:rsid w:val="00EF437D"/>
    <w:rsid w:val="00EF4925"/>
    <w:rsid w:val="00EF5E15"/>
    <w:rsid w:val="00F05A69"/>
    <w:rsid w:val="00F134E7"/>
    <w:rsid w:val="00F41EA2"/>
    <w:rsid w:val="00F43FFD"/>
    <w:rsid w:val="00F44236"/>
    <w:rsid w:val="00F52517"/>
    <w:rsid w:val="00F54958"/>
    <w:rsid w:val="00F54AF1"/>
    <w:rsid w:val="00F5643D"/>
    <w:rsid w:val="00F70832"/>
    <w:rsid w:val="00F709E8"/>
    <w:rsid w:val="00F90E4A"/>
    <w:rsid w:val="00F917F0"/>
    <w:rsid w:val="00F93D0D"/>
    <w:rsid w:val="00FA0D9F"/>
    <w:rsid w:val="00FA57B2"/>
    <w:rsid w:val="00FB509B"/>
    <w:rsid w:val="00FC165C"/>
    <w:rsid w:val="00FC1AD6"/>
    <w:rsid w:val="00FC3D4B"/>
    <w:rsid w:val="00FC6312"/>
    <w:rsid w:val="00FE36E3"/>
    <w:rsid w:val="00FE6B01"/>
    <w:rsid w:val="00FF5898"/>
    <w:rsid w:val="705BD2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2"/>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A2434"/>
    <w:rPr>
      <w:color w:val="605E5C"/>
      <w:shd w:val="clear" w:color="auto" w:fill="E1DFDD"/>
    </w:rPr>
  </w:style>
  <w:style w:type="character" w:customStyle="1" w:styleId="HeaderChar">
    <w:name w:val="Header Char"/>
    <w:link w:val="Header"/>
    <w:rsid w:val="00C43EA9"/>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39913403">
      <w:bodyDiv w:val="1"/>
      <w:marLeft w:val="0"/>
      <w:marRight w:val="0"/>
      <w:marTop w:val="0"/>
      <w:marBottom w:val="0"/>
      <w:divBdr>
        <w:top w:val="none" w:sz="0" w:space="0" w:color="auto"/>
        <w:left w:val="none" w:sz="0" w:space="0" w:color="auto"/>
        <w:bottom w:val="none" w:sz="0" w:space="0" w:color="auto"/>
        <w:right w:val="none" w:sz="0" w:space="0" w:color="auto"/>
      </w:divBdr>
    </w:div>
    <w:div w:id="790562744">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79707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t.com/files/docs/2023/08/25/ERCOT-Strategic-Plan-2024-2028.pdf" TargetMode="External"/><Relationship Id="rId18" Type="http://schemas.openxmlformats.org/officeDocument/2006/relationships/hyperlink" Target="mailto:trevor.safko@lcra.or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3.wmf"/><Relationship Id="rId17" Type="http://schemas.openxmlformats.org/officeDocument/2006/relationships/hyperlink" Target="mailto:blake.holt@lcra.org"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79"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mailto:elizabeth.morales@ercot.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footer" Target="footer2.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60D61DC8326B8498DD32B28F834E6F2" ma:contentTypeVersion="2" ma:contentTypeDescription="Create a new document." ma:contentTypeScope="" ma:versionID="01f935ec20f098423b79e2b7c8d10400">
  <xsd:schema xmlns:xsd="http://www.w3.org/2001/XMLSchema" xmlns:xs="http://www.w3.org/2001/XMLSchema" xmlns:p="http://schemas.microsoft.com/office/2006/metadata/properties" xmlns:ns2="5ea7cabb-ffb8-4c5f-aec6-b9b58c989bc1" targetNamespace="http://schemas.microsoft.com/office/2006/metadata/properties" ma:root="true" ma:fieldsID="5ee69bf3301f408be776387cf8f4c840" ns2:_="">
    <xsd:import namespace="5ea7cabb-ffb8-4c5f-aec6-b9b58c989bc1"/>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a7cabb-ffb8-4c5f-aec6-b9b58c989bc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C0778A-6F0A-4CDF-A8EA-15634388EF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D02CA23-4A7A-4E9E-87BA-F3A3CCF903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a7cabb-ffb8-4c5f-aec6-b9b58c989b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4.xml><?xml version="1.0" encoding="utf-8"?>
<ds:datastoreItem xmlns:ds="http://schemas.openxmlformats.org/officeDocument/2006/customXml" ds:itemID="{AF848BAB-8018-4423-99C8-600A11DECC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493</Words>
  <Characters>6819</Characters>
  <Application>Microsoft Office Word</Application>
  <DocSecurity>0</DocSecurity>
  <Lines>56</Lines>
  <Paragraphs>14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Elizabeth Morales</cp:lastModifiedBy>
  <cp:revision>5</cp:revision>
  <cp:lastPrinted>2013-11-15T22:11:00Z</cp:lastPrinted>
  <dcterms:created xsi:type="dcterms:W3CDTF">2025-11-07T14:44:00Z</dcterms:created>
  <dcterms:modified xsi:type="dcterms:W3CDTF">2025-11-17T14:34:00Z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2023-12-27T17:23:38Z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8d952d68-1e9c-4ba3-8c8d-e926e2ae16a4</vt:lpwstr>
  </property>
  <property fmtid="{D5CDD505-2E9C-101B-9397-08002B2CF9AE}" pid="8" name="MSIP_Label_7084cbda-52b8-46fb-a7b7-cb5bd465ed85_ContentBits">
    <vt:lpwstr>0</vt:lpwstr>
  </property>
  <property fmtid="{D5CDD505-2E9C-101B-9397-08002B2CF9AE}" pid="9" name="ContentTypeId">
    <vt:lpwstr>0x010100260D61DC8326B8498DD32B28F834E6F2</vt:lpwstr>
  </property>
</Properties>
</file>